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843D5" w14:textId="77777777" w:rsidR="00F759CC" w:rsidRDefault="004E7A7D" w:rsidP="00F759CC">
      <w:pPr>
        <w:pStyle w:val="Hlavika"/>
        <w:tabs>
          <w:tab w:val="clear" w:pos="4536"/>
          <w:tab w:val="clear" w:pos="9072"/>
          <w:tab w:val="left" w:pos="3510"/>
        </w:tabs>
        <w:rPr>
          <w:rFonts w:ascii="Calibri" w:hAnsi="Calibri" w:cs="Calibri"/>
          <w:i/>
        </w:rPr>
      </w:pPr>
      <w:r>
        <w:rPr>
          <w:rFonts w:ascii="Calibri" w:hAnsi="Calibri" w:cs="Calibri"/>
          <w:i/>
        </w:rPr>
        <w:t>Príloha č. 9</w:t>
      </w:r>
      <w:r w:rsidR="00F759CC" w:rsidRPr="00525E05">
        <w:rPr>
          <w:rFonts w:ascii="Calibri" w:hAnsi="Calibri" w:cs="Calibri"/>
          <w:i/>
        </w:rPr>
        <w:t xml:space="preserve"> </w:t>
      </w:r>
      <w:proofErr w:type="spellStart"/>
      <w:r w:rsidR="00F759CC" w:rsidRPr="00525E05">
        <w:rPr>
          <w:rFonts w:ascii="Calibri" w:hAnsi="Calibri" w:cs="Calibri"/>
          <w:i/>
        </w:rPr>
        <w:t>PpP</w:t>
      </w:r>
      <w:proofErr w:type="spellEnd"/>
    </w:p>
    <w:p w14:paraId="345EFCD3" w14:textId="77777777" w:rsidR="00235012" w:rsidRPr="00525E05" w:rsidRDefault="00235012" w:rsidP="00F759CC">
      <w:pPr>
        <w:pStyle w:val="Hlavika"/>
        <w:tabs>
          <w:tab w:val="clear" w:pos="4536"/>
          <w:tab w:val="clear" w:pos="9072"/>
          <w:tab w:val="left" w:pos="3510"/>
        </w:tabs>
        <w:rPr>
          <w:rFonts w:ascii="Calibri" w:hAnsi="Calibri" w:cs="Calibri"/>
          <w:i/>
        </w:rPr>
      </w:pPr>
    </w:p>
    <w:p w14:paraId="3B15F834" w14:textId="77777777" w:rsidR="00F759CC" w:rsidRDefault="00F759CC" w:rsidP="00F759CC">
      <w:pPr>
        <w:pStyle w:val="Default"/>
        <w:rPr>
          <w:rFonts w:asciiTheme="minorHAnsi" w:hAnsiTheme="minorHAnsi" w:cstheme="minorHAnsi"/>
          <w:sz w:val="20"/>
          <w:szCs w:val="20"/>
        </w:rPr>
      </w:pPr>
    </w:p>
    <w:p w14:paraId="54DFBCA7" w14:textId="77777777" w:rsidR="00F759CC" w:rsidRPr="00481B38" w:rsidRDefault="00F759CC" w:rsidP="00F759CC">
      <w:pPr>
        <w:pStyle w:val="Nzov"/>
        <w:shd w:val="clear" w:color="auto" w:fill="A8D08D"/>
        <w:rPr>
          <w:rFonts w:ascii="Calibri" w:hAnsi="Calibri" w:cs="Calibri"/>
          <w:sz w:val="28"/>
          <w:szCs w:val="20"/>
        </w:rPr>
      </w:pPr>
      <w:r>
        <w:rPr>
          <w:rFonts w:ascii="Calibri" w:hAnsi="Calibri" w:cs="Calibri"/>
          <w:sz w:val="28"/>
          <w:szCs w:val="20"/>
        </w:rPr>
        <w:t>Postupy realizácie platieb pre jednotlivé systémy financovania</w:t>
      </w:r>
    </w:p>
    <w:p w14:paraId="265543BD" w14:textId="77777777" w:rsidR="00F759CC" w:rsidRPr="00B26DA1" w:rsidRDefault="00F759CC" w:rsidP="00431826">
      <w:pPr>
        <w:pStyle w:val="Default"/>
        <w:spacing w:line="276" w:lineRule="auto"/>
        <w:rPr>
          <w:rFonts w:asciiTheme="minorHAnsi" w:hAnsiTheme="minorHAnsi" w:cstheme="minorHAnsi"/>
          <w:sz w:val="22"/>
          <w:szCs w:val="20"/>
        </w:rPr>
      </w:pPr>
    </w:p>
    <w:p w14:paraId="301460CF" w14:textId="77777777" w:rsidR="00F759CC" w:rsidRPr="00235012" w:rsidRDefault="00F759CC" w:rsidP="00431826">
      <w:pPr>
        <w:pStyle w:val="Default"/>
        <w:numPr>
          <w:ilvl w:val="0"/>
          <w:numId w:val="18"/>
        </w:numPr>
        <w:spacing w:line="276" w:lineRule="auto"/>
        <w:ind w:left="426" w:hanging="426"/>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projektoch realizovaných v rámci fondov EÚ je možné uplatniť financovanie systémom: </w:t>
      </w:r>
    </w:p>
    <w:p w14:paraId="18D2B30D"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14:paraId="662BC8FF"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zálohových platieb </w:t>
      </w:r>
    </w:p>
    <w:p w14:paraId="38CABF38" w14:textId="77777777" w:rsidR="00F759CC"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refundácie </w:t>
      </w:r>
      <w:r w:rsidR="001252F7">
        <w:rPr>
          <w:rFonts w:asciiTheme="minorHAnsi" w:eastAsia="Times New Roman" w:hAnsiTheme="minorHAnsi" w:cstheme="minorHAnsi"/>
          <w:color w:val="auto"/>
          <w:sz w:val="20"/>
          <w:szCs w:val="20"/>
          <w:lang w:eastAsia="sk-SK"/>
        </w:rPr>
        <w:t>(priebežnej platby)</w:t>
      </w:r>
    </w:p>
    <w:p w14:paraId="5516A65A" w14:textId="77777777" w:rsidR="001252F7" w:rsidRPr="00E6115D" w:rsidRDefault="001252F7"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proofErr w:type="spellStart"/>
      <w:r>
        <w:rPr>
          <w:rFonts w:asciiTheme="minorHAnsi" w:eastAsia="Times New Roman" w:hAnsiTheme="minorHAnsi" w:cstheme="minorHAnsi"/>
          <w:color w:val="auto"/>
          <w:sz w:val="20"/>
          <w:szCs w:val="20"/>
          <w:lang w:eastAsia="sk-SK"/>
        </w:rPr>
        <w:t>tranže</w:t>
      </w:r>
      <w:proofErr w:type="spellEnd"/>
      <w:r>
        <w:rPr>
          <w:rFonts w:asciiTheme="minorHAnsi" w:eastAsia="Times New Roman" w:hAnsiTheme="minorHAnsi" w:cstheme="minorHAnsi"/>
          <w:color w:val="auto"/>
          <w:sz w:val="20"/>
          <w:szCs w:val="20"/>
          <w:lang w:eastAsia="sk-SK"/>
        </w:rPr>
        <w:t xml:space="preserve"> (implementácie finančných nástrojov)</w:t>
      </w:r>
    </w:p>
    <w:p w14:paraId="60F8B0D2"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b/>
          <w:sz w:val="20"/>
          <w:szCs w:val="20"/>
        </w:rPr>
        <w:t xml:space="preserve">Jednotlivé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 xml:space="preserve"> môže prijímateľ predkladať len na jeden z uvedených systémov, tzn. že výdavky realizované z poskytnutého </w:t>
      </w:r>
      <w:proofErr w:type="spellStart"/>
      <w:r w:rsidRPr="00036259">
        <w:rPr>
          <w:rFonts w:asciiTheme="minorHAnsi" w:hAnsiTheme="minorHAnsi" w:cstheme="minorHAnsi"/>
          <w:b/>
          <w:sz w:val="20"/>
          <w:szCs w:val="20"/>
        </w:rPr>
        <w:t>predfinancovania</w:t>
      </w:r>
      <w:proofErr w:type="spellEnd"/>
      <w:r w:rsidRPr="00036259">
        <w:rPr>
          <w:rFonts w:asciiTheme="minorHAnsi" w:hAnsiTheme="minorHAnsi" w:cstheme="minorHAnsi"/>
          <w:b/>
          <w:sz w:val="20"/>
          <w:szCs w:val="20"/>
        </w:rPr>
        <w:t xml:space="preserve"> nemôže prijímateľ kombinovať s výdavkami uplatňovanými systémom refundácie v rámci jednej </w:t>
      </w:r>
      <w:proofErr w:type="spellStart"/>
      <w:r w:rsidRPr="00036259">
        <w:rPr>
          <w:rFonts w:asciiTheme="minorHAnsi" w:hAnsiTheme="minorHAnsi" w:cstheme="minorHAnsi"/>
          <w:b/>
          <w:sz w:val="20"/>
          <w:szCs w:val="20"/>
        </w:rPr>
        <w:t>ŽoP</w:t>
      </w:r>
      <w:proofErr w:type="spellEnd"/>
      <w:r w:rsidRPr="00036259">
        <w:rPr>
          <w:rFonts w:asciiTheme="minorHAnsi" w:hAnsiTheme="minorHAnsi" w:cstheme="minorHAnsi"/>
          <w:b/>
          <w:sz w:val="20"/>
          <w:szCs w:val="20"/>
        </w:rPr>
        <w:t>.</w:t>
      </w:r>
      <w:r w:rsidRPr="00036259">
        <w:rPr>
          <w:rFonts w:asciiTheme="minorHAnsi" w:hAnsiTheme="minorHAnsi" w:cstheme="minorHAnsi"/>
          <w:sz w:val="20"/>
          <w:szCs w:val="20"/>
        </w:rPr>
        <w:t xml:space="preserve"> V takom prípade prijímateľ predkladá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samostatne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(priebežná platba). </w:t>
      </w:r>
    </w:p>
    <w:p w14:paraId="3FA4583B"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Kombinovanie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so systémom zálohových platieb je možné iba za podmienky, že sú jasne identifikované typy výdavkov (rozpočtové položky projektu) určené pre systém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 zálohových platieb na účely výpočtu maximálnej výšky poskytnutej zálohovej platby bez rizika vzájomného prekrývania sa, t. j. výdavok, ktorý je deklarovaný v rámci systému zálohových platieb nie je možné aplikovať v rámci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naopak. Prijímateľ v spolupráci s riadiacim orgánom pred prvou žiadosťou o poskytnutie zálohovej platby zabezpečí identifikáciu jednotlivých typov výdavkov (rozpočtových položiek projektu), ktoré budú financované systémom zálohovej platby. </w:t>
      </w:r>
    </w:p>
    <w:p w14:paraId="1ED9B783"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zálohových platieb je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zálohovej platby, zúčtovanie zálohovej platby) predkladaná vždy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nie je možné kombinovať nárokované finančné prostriedky prijímateľa a nárokované finančné prostriedky partnera/resp. užívateľa. </w:t>
      </w:r>
    </w:p>
    <w:p w14:paraId="2161DB88"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a systému refundácie nemusí byť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(poskytnutie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zúčtovanie </w:t>
      </w:r>
      <w:proofErr w:type="spellStart"/>
      <w:r w:rsidRPr="00036259">
        <w:rPr>
          <w:rFonts w:asciiTheme="minorHAnsi" w:hAnsiTheme="minorHAnsi" w:cstheme="minorHAnsi"/>
          <w:sz w:val="20"/>
          <w:szCs w:val="20"/>
        </w:rPr>
        <w:t>predfinancovania</w:t>
      </w:r>
      <w:proofErr w:type="spellEnd"/>
      <w:r w:rsidRPr="00036259">
        <w:rPr>
          <w:rFonts w:asciiTheme="minorHAnsi" w:hAnsiTheme="minorHAnsi" w:cstheme="minorHAnsi"/>
          <w:sz w:val="20"/>
          <w:szCs w:val="20"/>
        </w:rPr>
        <w:t xml:space="preserve">, priebežná platba) predkladaná samostatne za prijímateľa a samostatne za partnera/resp. užívateľa (t. j. v jednej </w:t>
      </w:r>
      <w:proofErr w:type="spellStart"/>
      <w:r w:rsidRPr="00036259">
        <w:rPr>
          <w:rFonts w:asciiTheme="minorHAnsi" w:hAnsiTheme="minorHAnsi" w:cstheme="minorHAnsi"/>
          <w:sz w:val="20"/>
          <w:szCs w:val="20"/>
        </w:rPr>
        <w:t>ŽoP</w:t>
      </w:r>
      <w:proofErr w:type="spellEnd"/>
      <w:r w:rsidRPr="00036259">
        <w:rPr>
          <w:rFonts w:asciiTheme="minorHAnsi" w:hAnsiTheme="minorHAnsi" w:cstheme="minorHAnsi"/>
          <w:sz w:val="20"/>
          <w:szCs w:val="20"/>
        </w:rPr>
        <w:t xml:space="preserve"> je možné kombinovať nárokované finančné prostriedky prijímateľa a nárokované finančné prostriedky partnera/resp. užívateľa). </w:t>
      </w:r>
    </w:p>
    <w:p w14:paraId="422FBA10" w14:textId="77777777" w:rsidR="009F5CC0" w:rsidRDefault="00036259" w:rsidP="009F5CC0">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Prijímateľ je povinný predložiť poskytovateľovi informácie o monitorovacích údajoch na úrovni projektu, stave realizácie aktivít projektu, identifikovaných problémoch a rizikách na projekte ako aj o ďalších informáciách v súvislosti s realizáciou projektu vo formáte stanovenom poskytovateľovi.</w:t>
      </w:r>
    </w:p>
    <w:p w14:paraId="3C01C07E" w14:textId="77777777" w:rsidR="009F5CC0" w:rsidRPr="00036259" w:rsidRDefault="009F5CC0" w:rsidP="009F5CC0">
      <w:pPr>
        <w:pStyle w:val="Default"/>
        <w:spacing w:line="276" w:lineRule="auto"/>
        <w:ind w:left="426"/>
        <w:jc w:val="both"/>
        <w:rPr>
          <w:rFonts w:asciiTheme="minorHAnsi" w:hAnsiTheme="minorHAnsi" w:cstheme="minorHAnsi"/>
          <w:sz w:val="20"/>
          <w:szCs w:val="20"/>
        </w:rPr>
      </w:pPr>
    </w:p>
    <w:p w14:paraId="2A4282F5" w14:textId="77777777" w:rsidR="00F759CC" w:rsidRPr="00F759CC" w:rsidRDefault="00F759CC" w:rsidP="00F759CC">
      <w:pPr>
        <w:pStyle w:val="Default"/>
        <w:ind w:left="720"/>
        <w:rPr>
          <w:rFonts w:asciiTheme="minorHAnsi" w:eastAsia="Times New Roman" w:hAnsiTheme="minorHAnsi" w:cstheme="minorHAnsi"/>
          <w:color w:val="auto"/>
          <w:sz w:val="20"/>
          <w:szCs w:val="20"/>
          <w:lang w:eastAsia="sk-SK"/>
        </w:rPr>
      </w:pPr>
    </w:p>
    <w:p w14:paraId="54A6BB08" w14:textId="77777777" w:rsidR="00F759CC" w:rsidRPr="00F759CC" w:rsidRDefault="00F759CC" w:rsidP="00F759CC">
      <w:pPr>
        <w:pStyle w:val="Default"/>
        <w:jc w:val="center"/>
        <w:rPr>
          <w:b/>
          <w:bCs/>
          <w:sz w:val="22"/>
          <w:szCs w:val="23"/>
        </w:rPr>
      </w:pPr>
      <w:r w:rsidRPr="00F759CC">
        <w:rPr>
          <w:b/>
          <w:bCs/>
          <w:sz w:val="22"/>
          <w:szCs w:val="23"/>
        </w:rPr>
        <w:t xml:space="preserve">Systém </w:t>
      </w:r>
      <w:proofErr w:type="spellStart"/>
      <w:r w:rsidRPr="00F759CC">
        <w:rPr>
          <w:b/>
          <w:bCs/>
          <w:sz w:val="22"/>
          <w:szCs w:val="23"/>
        </w:rPr>
        <w:t>predfinancovania</w:t>
      </w:r>
      <w:proofErr w:type="spellEnd"/>
    </w:p>
    <w:p w14:paraId="1B620D6E" w14:textId="77777777" w:rsidR="00F759CC" w:rsidRDefault="00F759CC" w:rsidP="00F759CC">
      <w:pPr>
        <w:pStyle w:val="Default"/>
        <w:ind w:left="284" w:hanging="284"/>
        <w:jc w:val="both"/>
        <w:rPr>
          <w:sz w:val="23"/>
          <w:szCs w:val="23"/>
        </w:rPr>
      </w:pPr>
    </w:p>
    <w:p w14:paraId="1BAA018A"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V rámci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poskytujú platby </w:t>
      </w:r>
      <w:r w:rsidRPr="00235012">
        <w:rPr>
          <w:rFonts w:asciiTheme="minorHAnsi" w:eastAsia="Times New Roman" w:hAnsiTheme="minorHAnsi" w:cstheme="minorHAnsi"/>
          <w:b/>
          <w:color w:val="auto"/>
          <w:sz w:val="20"/>
          <w:szCs w:val="20"/>
          <w:lang w:eastAsia="sk-SK"/>
        </w:rPr>
        <w:t>na základe prijímateľom predložených, dosiaľ nezaplatených účtovných dokladov</w:t>
      </w:r>
      <w:r w:rsidRPr="00235012">
        <w:rPr>
          <w:rFonts w:asciiTheme="minorHAnsi" w:eastAsia="Times New Roman" w:hAnsiTheme="minorHAnsi" w:cstheme="minorHAnsi"/>
          <w:color w:val="auto"/>
          <w:sz w:val="20"/>
          <w:szCs w:val="20"/>
          <w:lang w:eastAsia="sk-SK"/>
        </w:rPr>
        <w:t xml:space="preserve"> (v lehote splatnosti) vystavených dodávateľom. </w:t>
      </w:r>
    </w:p>
    <w:p w14:paraId="6409D709" w14:textId="77777777" w:rsidR="00B26DA1"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využití systému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sa vyplácanie prijímateľov uskutočňuje v dvoch etapách: </w:t>
      </w:r>
    </w:p>
    <w:p w14:paraId="688B4E2E" w14:textId="77777777" w:rsidR="00B26DA1"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etape</w:t>
      </w:r>
      <w:r w:rsidR="00B26DA1" w:rsidRPr="00235012">
        <w:rPr>
          <w:rFonts w:asciiTheme="minorHAnsi" w:eastAsia="Times New Roman" w:hAnsiTheme="minorHAnsi" w:cstheme="minorHAnsi"/>
          <w:b/>
          <w:color w:val="auto"/>
          <w:sz w:val="20"/>
          <w:szCs w:val="20"/>
          <w:lang w:eastAsia="sk-SK"/>
        </w:rPr>
        <w:t xml:space="preserve"> poskytnutia </w:t>
      </w:r>
      <w:proofErr w:type="spellStart"/>
      <w:r w:rsidR="00B26DA1" w:rsidRPr="00235012">
        <w:rPr>
          <w:rFonts w:asciiTheme="minorHAnsi" w:eastAsia="Times New Roman" w:hAnsiTheme="minorHAnsi" w:cstheme="minorHAnsi"/>
          <w:b/>
          <w:color w:val="auto"/>
          <w:sz w:val="20"/>
          <w:szCs w:val="20"/>
          <w:lang w:eastAsia="sk-SK"/>
        </w:rPr>
        <w:t>predfinancovania</w:t>
      </w:r>
      <w:proofErr w:type="spellEnd"/>
      <w:r w:rsidR="00B26DA1" w:rsidRPr="00235012">
        <w:rPr>
          <w:rFonts w:asciiTheme="minorHAnsi" w:eastAsia="Times New Roman" w:hAnsiTheme="minorHAnsi" w:cstheme="minorHAnsi"/>
          <w:b/>
          <w:color w:val="auto"/>
          <w:sz w:val="20"/>
          <w:szCs w:val="20"/>
          <w:lang w:eastAsia="sk-SK"/>
        </w:rPr>
        <w:t xml:space="preserve"> </w:t>
      </w:r>
      <w:r w:rsidR="00B26DA1" w:rsidRPr="00235012">
        <w:rPr>
          <w:rFonts w:asciiTheme="minorHAnsi" w:eastAsia="Times New Roman" w:hAnsiTheme="minorHAnsi" w:cstheme="minorHAnsi"/>
          <w:color w:val="auto"/>
          <w:sz w:val="20"/>
          <w:szCs w:val="20"/>
          <w:lang w:eastAsia="sk-SK"/>
        </w:rPr>
        <w:t>a</w:t>
      </w:r>
    </w:p>
    <w:p w14:paraId="434339B7" w14:textId="77777777" w:rsidR="00F759CC"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 xml:space="preserve">etape zúčtovania </w:t>
      </w:r>
      <w:proofErr w:type="spellStart"/>
      <w:r w:rsidRPr="00235012">
        <w:rPr>
          <w:rFonts w:asciiTheme="minorHAnsi" w:eastAsia="Times New Roman" w:hAnsiTheme="minorHAnsi" w:cstheme="minorHAnsi"/>
          <w:b/>
          <w:color w:val="auto"/>
          <w:sz w:val="20"/>
          <w:szCs w:val="20"/>
          <w:lang w:eastAsia="sk-SK"/>
        </w:rPr>
        <w:t>predfinancovania</w:t>
      </w:r>
      <w:proofErr w:type="spellEnd"/>
      <w:r w:rsidRPr="00235012">
        <w:rPr>
          <w:rFonts w:asciiTheme="minorHAnsi" w:eastAsia="Times New Roman" w:hAnsiTheme="minorHAnsi" w:cstheme="minorHAnsi"/>
          <w:b/>
          <w:color w:val="auto"/>
          <w:sz w:val="20"/>
          <w:szCs w:val="20"/>
          <w:lang w:eastAsia="sk-SK"/>
        </w:rPr>
        <w:t xml:space="preserve">. </w:t>
      </w:r>
    </w:p>
    <w:p w14:paraId="0509F6C1"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sa poskytuje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žiadosti o platbu prijímateľa sa počíta do jednej spoločnej sumy, ktorá vyjadruje sumárny stav percentuálneho čerpania celkových oprávnených výdavkov na projekt k aktuálnemu obdobiu). </w:t>
      </w:r>
    </w:p>
    <w:p w14:paraId="6A4BF259" w14:textId="77777777" w:rsidR="00F759CC"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je povinný poskytnuté </w:t>
      </w:r>
      <w:proofErr w:type="spellStart"/>
      <w:r w:rsidRPr="00235012">
        <w:rPr>
          <w:rFonts w:asciiTheme="minorHAnsi" w:eastAsia="Times New Roman" w:hAnsiTheme="minorHAnsi" w:cstheme="minorHAnsi"/>
          <w:color w:val="auto"/>
          <w:sz w:val="20"/>
          <w:szCs w:val="20"/>
          <w:lang w:eastAsia="sk-SK"/>
        </w:rPr>
        <w:t>predfinancovanie</w:t>
      </w:r>
      <w:proofErr w:type="spellEnd"/>
      <w:r w:rsidRPr="00235012">
        <w:rPr>
          <w:rFonts w:asciiTheme="minorHAnsi" w:eastAsia="Times New Roman" w:hAnsiTheme="minorHAnsi" w:cstheme="minorHAnsi"/>
          <w:color w:val="auto"/>
          <w:sz w:val="20"/>
          <w:szCs w:val="20"/>
          <w:lang w:eastAsia="sk-SK"/>
        </w:rPr>
        <w:t xml:space="preserve"> zúčtovať v rovnakom pomere a za rovnaké kategórie regiónov, v akom/za ktoré mu boli prostriedky EÚ a ŠR na spolufinancovanie poskytnuté. K jednej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môže prijímateľ predložiť jednu alebo viac </w:t>
      </w:r>
      <w:proofErr w:type="spellStart"/>
      <w:r w:rsidRPr="00235012">
        <w:rPr>
          <w:rFonts w:asciiTheme="minorHAnsi" w:eastAsia="Times New Roman" w:hAnsiTheme="minorHAnsi" w:cstheme="minorHAnsi"/>
          <w:color w:val="auto"/>
          <w:sz w:val="20"/>
          <w:szCs w:val="20"/>
          <w:lang w:eastAsia="sk-SK"/>
        </w:rPr>
        <w:t>ŽoP</w:t>
      </w:r>
      <w:proofErr w:type="spellEnd"/>
      <w:r w:rsidR="00B26DA1"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color w:val="auto"/>
          <w:sz w:val="20"/>
          <w:szCs w:val="20"/>
          <w:lang w:eastAsia="sk-SK"/>
        </w:rPr>
        <w:t xml:space="preserve">(zúčtovanie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w:t>
      </w:r>
    </w:p>
    <w:p w14:paraId="7E9D2EEC" w14:textId="77777777" w:rsidR="009F5CC0" w:rsidRPr="009F5CC0" w:rsidRDefault="009F5CC0" w:rsidP="00CD72FD">
      <w:pPr>
        <w:pStyle w:val="Default"/>
        <w:numPr>
          <w:ilvl w:val="0"/>
          <w:numId w:val="22"/>
        </w:numPr>
        <w:spacing w:line="276" w:lineRule="auto"/>
        <w:ind w:left="426" w:hanging="426"/>
        <w:jc w:val="both"/>
        <w:rPr>
          <w:rFonts w:asciiTheme="minorHAnsi" w:hAnsiTheme="minorHAnsi" w:cstheme="minorHAnsi"/>
          <w:sz w:val="20"/>
          <w:szCs w:val="20"/>
        </w:rPr>
      </w:pPr>
      <w:r w:rsidRPr="009F5CC0">
        <w:rPr>
          <w:rFonts w:asciiTheme="minorHAnsi" w:hAnsiTheme="minorHAnsi" w:cstheme="minorHAnsi"/>
          <w:sz w:val="20"/>
          <w:szCs w:val="20"/>
        </w:rPr>
        <w:t xml:space="preserve">Pre splnenie povinnosti zúčtovať 100 % každého poskytnutého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(každej jednej poskytnutej platby </w:t>
      </w:r>
      <w:proofErr w:type="spellStart"/>
      <w:r w:rsidRPr="009F5CC0">
        <w:rPr>
          <w:rFonts w:asciiTheme="minorHAnsi" w:hAnsiTheme="minorHAnsi" w:cstheme="minorHAnsi"/>
          <w:sz w:val="20"/>
          <w:szCs w:val="20"/>
        </w:rPr>
        <w:t>predfinancovania</w:t>
      </w:r>
      <w:proofErr w:type="spellEnd"/>
      <w:r w:rsidRPr="009F5CC0">
        <w:rPr>
          <w:rFonts w:asciiTheme="minorHAnsi" w:hAnsiTheme="minorHAnsi" w:cstheme="minorHAnsi"/>
          <w:sz w:val="20"/>
          <w:szCs w:val="20"/>
        </w:rPr>
        <w:t xml:space="preserve"> samostatne) sa považuje:</w:t>
      </w:r>
    </w:p>
    <w:p w14:paraId="6F1E17D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lastRenderedPageBreak/>
        <w:t xml:space="preserve">odoslanie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elektronicky cez verejnú časť ITMS </w:t>
      </w:r>
      <w:r>
        <w:rPr>
          <w:rFonts w:cstheme="minorHAnsi"/>
          <w:color w:val="000000"/>
          <w:sz w:val="20"/>
          <w:szCs w:val="20"/>
        </w:rPr>
        <w:t xml:space="preserve">na SO, </w:t>
      </w:r>
      <w:r w:rsidRPr="009F5CC0">
        <w:rPr>
          <w:rFonts w:cstheme="minorHAnsi"/>
          <w:color w:val="000000"/>
          <w:sz w:val="20"/>
          <w:szCs w:val="20"/>
        </w:rPr>
        <w:t>najneskôr v lehote do 10 pracovných dní odo dňa aktivácie rozpočtového opatrenia/pripísania finančných prostriedkov na účte prijímateľa a súčasne</w:t>
      </w:r>
    </w:p>
    <w:p w14:paraId="7085293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schválenie žiadosti o platbu (zúčtovanie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predloženej v zmysle bodu a) </w:t>
      </w:r>
      <w:r>
        <w:rPr>
          <w:rFonts w:cstheme="minorHAnsi"/>
          <w:color w:val="000000"/>
          <w:sz w:val="20"/>
          <w:szCs w:val="20"/>
        </w:rPr>
        <w:t>SO</w:t>
      </w:r>
      <w:r w:rsidRPr="009F5CC0">
        <w:rPr>
          <w:rFonts w:cstheme="minorHAnsi"/>
          <w:color w:val="000000"/>
          <w:sz w:val="20"/>
          <w:szCs w:val="20"/>
        </w:rPr>
        <w:t xml:space="preserve">, alebo </w:t>
      </w:r>
    </w:p>
    <w:p w14:paraId="3F8AC692"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vrátenie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resp. vrátenie nezúčtovaného rozdielu poskytnutého </w:t>
      </w:r>
      <w:proofErr w:type="spellStart"/>
      <w:r w:rsidRPr="009F5CC0">
        <w:rPr>
          <w:rFonts w:cstheme="minorHAnsi"/>
          <w:color w:val="000000"/>
          <w:sz w:val="20"/>
          <w:szCs w:val="20"/>
        </w:rPr>
        <w:t>predfinancovania</w:t>
      </w:r>
      <w:proofErr w:type="spellEnd"/>
      <w:r w:rsidRPr="009F5CC0">
        <w:rPr>
          <w:rFonts w:cstheme="minorHAnsi"/>
          <w:color w:val="000000"/>
          <w:sz w:val="20"/>
          <w:szCs w:val="20"/>
        </w:rPr>
        <w:t xml:space="preserve"> prijímateľom </w:t>
      </w:r>
      <w:r>
        <w:rPr>
          <w:rFonts w:cstheme="minorHAnsi"/>
          <w:color w:val="000000"/>
          <w:sz w:val="20"/>
          <w:szCs w:val="20"/>
        </w:rPr>
        <w:t>SO</w:t>
      </w:r>
      <w:r w:rsidRPr="009F5CC0">
        <w:rPr>
          <w:rFonts w:cstheme="minorHAnsi"/>
          <w:color w:val="000000"/>
          <w:sz w:val="20"/>
          <w:szCs w:val="20"/>
        </w:rPr>
        <w:t xml:space="preserve"> v lehote najneskôr </w:t>
      </w:r>
      <w:r w:rsidRPr="001252F7">
        <w:rPr>
          <w:rFonts w:cstheme="minorHAnsi"/>
          <w:b/>
          <w:color w:val="000000"/>
          <w:sz w:val="20"/>
          <w:szCs w:val="20"/>
        </w:rPr>
        <w:t>do 10 pracovných dní</w:t>
      </w:r>
      <w:r w:rsidRPr="009F5CC0">
        <w:rPr>
          <w:rFonts w:cstheme="minorHAnsi"/>
          <w:color w:val="000000"/>
          <w:sz w:val="20"/>
          <w:szCs w:val="20"/>
        </w:rPr>
        <w:t xml:space="preserve"> od ukončenia lehoty na zúčtovanie. </w:t>
      </w:r>
    </w:p>
    <w:p w14:paraId="49F0B3AB" w14:textId="77777777" w:rsidR="009F5CC0" w:rsidRPr="00235012" w:rsidRDefault="009F5CC0" w:rsidP="009F5CC0">
      <w:pPr>
        <w:pStyle w:val="Default"/>
        <w:spacing w:line="276" w:lineRule="auto"/>
        <w:ind w:left="426"/>
        <w:jc w:val="both"/>
        <w:rPr>
          <w:rFonts w:asciiTheme="minorHAnsi" w:eastAsia="Times New Roman" w:hAnsiTheme="minorHAnsi" w:cstheme="minorHAnsi"/>
          <w:color w:val="auto"/>
          <w:sz w:val="20"/>
          <w:szCs w:val="20"/>
          <w:lang w:eastAsia="sk-SK"/>
        </w:rPr>
      </w:pPr>
    </w:p>
    <w:p w14:paraId="32297ECA" w14:textId="77777777" w:rsidR="00F759CC" w:rsidRPr="00F759CC" w:rsidRDefault="00F759CC" w:rsidP="00F759CC">
      <w:pPr>
        <w:pStyle w:val="Default"/>
        <w:spacing w:line="276" w:lineRule="auto"/>
        <w:ind w:left="284"/>
        <w:rPr>
          <w:rFonts w:asciiTheme="minorHAnsi" w:eastAsia="Times New Roman" w:hAnsiTheme="minorHAnsi" w:cstheme="minorHAnsi"/>
          <w:color w:val="auto"/>
          <w:sz w:val="18"/>
          <w:szCs w:val="20"/>
          <w:lang w:eastAsia="sk-SK"/>
        </w:rPr>
      </w:pPr>
    </w:p>
    <w:p w14:paraId="7CF1D2C9" w14:textId="77777777" w:rsidR="00F759CC" w:rsidRDefault="00F759CC" w:rsidP="00F759CC">
      <w:pPr>
        <w:pStyle w:val="Default"/>
        <w:jc w:val="center"/>
        <w:rPr>
          <w:b/>
          <w:bCs/>
          <w:color w:val="auto"/>
          <w:sz w:val="22"/>
          <w:szCs w:val="23"/>
        </w:rPr>
      </w:pPr>
      <w:r w:rsidRPr="00F759CC">
        <w:rPr>
          <w:b/>
          <w:bCs/>
          <w:color w:val="auto"/>
          <w:sz w:val="22"/>
          <w:szCs w:val="23"/>
        </w:rPr>
        <w:t xml:space="preserve">Etapa poskytnutia </w:t>
      </w:r>
      <w:proofErr w:type="spellStart"/>
      <w:r w:rsidRPr="00F759CC">
        <w:rPr>
          <w:b/>
          <w:bCs/>
          <w:color w:val="auto"/>
          <w:sz w:val="22"/>
          <w:szCs w:val="23"/>
        </w:rPr>
        <w:t>predfinancovania</w:t>
      </w:r>
      <w:proofErr w:type="spellEnd"/>
    </w:p>
    <w:p w14:paraId="64306D31" w14:textId="77777777" w:rsidR="00235012" w:rsidRPr="00F759CC" w:rsidRDefault="00235012" w:rsidP="00F759CC">
      <w:pPr>
        <w:pStyle w:val="Default"/>
        <w:jc w:val="center"/>
        <w:rPr>
          <w:color w:val="auto"/>
          <w:sz w:val="22"/>
          <w:szCs w:val="23"/>
        </w:rPr>
      </w:pPr>
    </w:p>
    <w:p w14:paraId="30A12BD6" w14:textId="7CF46588" w:rsidR="00666EC9"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235012">
        <w:rPr>
          <w:rFonts w:asciiTheme="minorHAnsi" w:eastAsia="Times New Roman" w:hAnsiTheme="minorHAnsi" w:cstheme="minorHAnsi"/>
          <w:color w:val="auto"/>
          <w:sz w:val="20"/>
          <w:szCs w:val="20"/>
          <w:lang w:eastAsia="sk-SK"/>
        </w:rPr>
        <w:t>Zmluvy  o poskytnutí NFP (ďalej len „Zmluva“)</w:t>
      </w:r>
      <w:r w:rsidRPr="00235012">
        <w:rPr>
          <w:rFonts w:asciiTheme="minorHAnsi" w:eastAsia="Times New Roman" w:hAnsiTheme="minorHAnsi" w:cstheme="minorHAnsi"/>
          <w:color w:val="auto"/>
          <w:sz w:val="20"/>
          <w:szCs w:val="20"/>
          <w:lang w:eastAsia="sk-SK"/>
        </w:rPr>
        <w:t xml:space="preserve"> predkladá poskytovateľovi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w:t>
      </w:r>
      <w:r w:rsidR="00666EC9">
        <w:rPr>
          <w:rFonts w:asciiTheme="minorHAnsi" w:eastAsia="Times New Roman" w:hAnsiTheme="minorHAnsi" w:cstheme="minorHAnsi"/>
          <w:color w:val="auto"/>
          <w:sz w:val="20"/>
          <w:szCs w:val="20"/>
          <w:lang w:eastAsia="sk-SK"/>
        </w:rPr>
        <w:t xml:space="preserve"> spolu s neuhradenými účtovnými dokladmi alebo časťami neuhradených účtovných dokladov prijatých od dodávateľa </w:t>
      </w:r>
      <w:r w:rsidR="00AE7626">
        <w:rPr>
          <w:rFonts w:asciiTheme="minorHAnsi" w:eastAsia="Times New Roman" w:hAnsiTheme="minorHAnsi" w:cstheme="minorHAnsi"/>
          <w:color w:val="auto"/>
          <w:sz w:val="20"/>
          <w:szCs w:val="20"/>
          <w:lang w:eastAsia="sk-SK"/>
        </w:rPr>
        <w:t xml:space="preserve">v lehote splatnosti záväzku </w:t>
      </w:r>
      <w:r w:rsidR="00666EC9">
        <w:rPr>
          <w:rFonts w:asciiTheme="minorHAnsi" w:eastAsia="Times New Roman" w:hAnsiTheme="minorHAnsi" w:cstheme="minorHAnsi"/>
          <w:color w:val="auto"/>
          <w:sz w:val="20"/>
          <w:szCs w:val="20"/>
          <w:lang w:eastAsia="sk-SK"/>
        </w:rPr>
        <w:t>a relevantnú podpornú dokumentáciu</w:t>
      </w:r>
      <w:r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b/>
          <w:color w:val="auto"/>
          <w:sz w:val="20"/>
          <w:szCs w:val="20"/>
          <w:lang w:eastAsia="sk-SK"/>
        </w:rPr>
        <w:t>elektronicky prostredníctvom ITMS</w:t>
      </w:r>
      <w:r w:rsidR="00235012" w:rsidRPr="00235012">
        <w:rPr>
          <w:rFonts w:asciiTheme="minorHAnsi" w:eastAsia="Times New Roman" w:hAnsiTheme="minorHAnsi" w:cstheme="minorHAnsi"/>
          <w:color w:val="auto"/>
          <w:sz w:val="20"/>
          <w:szCs w:val="20"/>
          <w:lang w:eastAsia="sk-SK"/>
        </w:rPr>
        <w:t xml:space="preserve">, resp. spôsobom uvedeným v </w:t>
      </w:r>
      <w:proofErr w:type="spellStart"/>
      <w:r w:rsidR="00235012" w:rsidRPr="00235012">
        <w:rPr>
          <w:rFonts w:asciiTheme="minorHAnsi" w:eastAsia="Times New Roman" w:hAnsiTheme="minorHAnsi" w:cstheme="minorHAnsi"/>
          <w:color w:val="auto"/>
          <w:sz w:val="20"/>
          <w:szCs w:val="20"/>
          <w:lang w:eastAsia="sk-SK"/>
        </w:rPr>
        <w:t>PpP</w:t>
      </w:r>
      <w:proofErr w:type="spellEnd"/>
      <w:r w:rsidRPr="00235012">
        <w:rPr>
          <w:rFonts w:asciiTheme="minorHAnsi" w:eastAsia="Times New Roman" w:hAnsiTheme="minorHAnsi" w:cstheme="minorHAnsi"/>
          <w:color w:val="auto"/>
          <w:sz w:val="20"/>
          <w:szCs w:val="20"/>
          <w:lang w:eastAsia="sk-SK"/>
        </w:rPr>
        <w:t xml:space="preserve">. V rámci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prijímateľ uvedie nárokované finančné prostriedky pr</w:t>
      </w:r>
      <w:r w:rsidR="00235012">
        <w:rPr>
          <w:rFonts w:asciiTheme="minorHAnsi" w:eastAsia="Times New Roman" w:hAnsiTheme="minorHAnsi" w:cstheme="minorHAnsi"/>
          <w:color w:val="auto"/>
          <w:sz w:val="20"/>
          <w:szCs w:val="20"/>
          <w:lang w:eastAsia="sk-SK"/>
        </w:rPr>
        <w:t xml:space="preserve">ojektu podľa skupiny výdavkov podľa Zmluvy. </w:t>
      </w:r>
      <w:r w:rsidRPr="00235012">
        <w:rPr>
          <w:rFonts w:asciiTheme="minorHAnsi" w:eastAsia="Times New Roman" w:hAnsiTheme="minorHAnsi" w:cstheme="minorHAnsi"/>
          <w:color w:val="auto"/>
          <w:sz w:val="20"/>
          <w:szCs w:val="20"/>
          <w:lang w:eastAsia="sk-SK"/>
        </w:rPr>
        <w:t xml:space="preserve"> </w:t>
      </w:r>
    </w:p>
    <w:p w14:paraId="321B6C76" w14:textId="77777777" w:rsidR="00666EC9" w:rsidRPr="003F26AE" w:rsidRDefault="00666EC9"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predkladá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v lehote s</w:t>
      </w:r>
      <w:r w:rsidR="00EF4511">
        <w:rPr>
          <w:rFonts w:asciiTheme="minorHAnsi" w:eastAsia="Times New Roman" w:hAnsiTheme="minorHAnsi" w:cstheme="minorHAnsi"/>
          <w:color w:val="auto"/>
          <w:sz w:val="20"/>
          <w:szCs w:val="20"/>
          <w:lang w:eastAsia="sk-SK"/>
        </w:rPr>
        <w:t>platnosti záväzku dodávateľovi/</w:t>
      </w:r>
      <w:r w:rsidRPr="003F26AE">
        <w:rPr>
          <w:rFonts w:asciiTheme="minorHAnsi" w:eastAsia="Times New Roman" w:hAnsiTheme="minorHAnsi" w:cstheme="minorHAnsi"/>
          <w:color w:val="auto"/>
          <w:sz w:val="20"/>
          <w:szCs w:val="20"/>
          <w:lang w:eastAsia="sk-SK"/>
        </w:rPr>
        <w:t>zhotoviteľovi tak, aby bola dodržaná maximálna</w:t>
      </w:r>
      <w:r w:rsidR="003F26AE">
        <w:rPr>
          <w:rFonts w:asciiTheme="minorHAnsi" w:eastAsia="Times New Roman" w:hAnsiTheme="minorHAnsi" w:cstheme="minorHAnsi"/>
          <w:color w:val="auto"/>
          <w:sz w:val="20"/>
          <w:szCs w:val="20"/>
          <w:lang w:eastAsia="sk-SK"/>
        </w:rPr>
        <w:t xml:space="preserve"> </w:t>
      </w:r>
      <w:r w:rsidRPr="003F26AE">
        <w:rPr>
          <w:rFonts w:asciiTheme="minorHAnsi" w:eastAsia="Times New Roman" w:hAnsiTheme="minorHAnsi" w:cstheme="minorHAnsi"/>
          <w:color w:val="auto"/>
          <w:sz w:val="20"/>
          <w:szCs w:val="20"/>
          <w:lang w:eastAsia="sk-SK"/>
        </w:rPr>
        <w:t>možná lehota na splnenie peňažného záväzku, t. j. uhradenie faktúry (vyplývajúca z Obchodného zákonníka).</w:t>
      </w:r>
    </w:p>
    <w:p w14:paraId="265D14D1" w14:textId="0E0A4948" w:rsidR="00666EC9" w:rsidRPr="003F26AE" w:rsidRDefault="00F759CC" w:rsidP="003F26AE">
      <w:pPr>
        <w:pStyle w:val="Default"/>
        <w:numPr>
          <w:ilvl w:val="0"/>
          <w:numId w:val="24"/>
        </w:numPr>
        <w:spacing w:line="276" w:lineRule="auto"/>
        <w:jc w:val="both"/>
        <w:rPr>
          <w:rFonts w:ascii="ArialNarrow" w:hAnsi="ArialNarrow" w:cs="ArialNarrow"/>
          <w:sz w:val="17"/>
          <w:szCs w:val="17"/>
        </w:rPr>
      </w:pPr>
      <w:r w:rsidRPr="00235012">
        <w:rPr>
          <w:rFonts w:asciiTheme="minorHAnsi" w:eastAsia="Times New Roman" w:hAnsiTheme="minorHAnsi" w:cstheme="minorHAnsi"/>
          <w:color w:val="auto"/>
          <w:sz w:val="20"/>
          <w:szCs w:val="20"/>
          <w:lang w:eastAsia="sk-SK"/>
        </w:rPr>
        <w:t xml:space="preserve">Výkon kontroly a úhrady </w:t>
      </w:r>
      <w:proofErr w:type="spellStart"/>
      <w:r w:rsidRPr="00235012">
        <w:rPr>
          <w:rFonts w:asciiTheme="minorHAnsi" w:eastAsia="Times New Roman" w:hAnsiTheme="minorHAnsi" w:cstheme="minorHAnsi"/>
          <w:color w:val="auto"/>
          <w:sz w:val="20"/>
          <w:szCs w:val="20"/>
          <w:lang w:eastAsia="sk-SK"/>
        </w:rPr>
        <w:t>ŽoP</w:t>
      </w:r>
      <w:proofErr w:type="spellEnd"/>
      <w:r w:rsidRPr="00235012">
        <w:rPr>
          <w:rFonts w:asciiTheme="minorHAnsi" w:eastAsia="Times New Roman" w:hAnsiTheme="minorHAnsi" w:cstheme="minorHAnsi"/>
          <w:color w:val="auto"/>
          <w:sz w:val="20"/>
          <w:szCs w:val="20"/>
          <w:lang w:eastAsia="sk-SK"/>
        </w:rPr>
        <w:t xml:space="preserve"> (poskytnutie </w:t>
      </w:r>
      <w:proofErr w:type="spellStart"/>
      <w:r w:rsidRPr="00235012">
        <w:rPr>
          <w:rFonts w:asciiTheme="minorHAnsi" w:eastAsia="Times New Roman" w:hAnsiTheme="minorHAnsi" w:cstheme="minorHAnsi"/>
          <w:color w:val="auto"/>
          <w:sz w:val="20"/>
          <w:szCs w:val="20"/>
          <w:lang w:eastAsia="sk-SK"/>
        </w:rPr>
        <w:t>predfinancovania</w:t>
      </w:r>
      <w:proofErr w:type="spellEnd"/>
      <w:r w:rsidRPr="00235012">
        <w:rPr>
          <w:rFonts w:asciiTheme="minorHAnsi" w:eastAsia="Times New Roman" w:hAnsiTheme="minorHAnsi" w:cstheme="minorHAnsi"/>
          <w:color w:val="auto"/>
          <w:sz w:val="20"/>
          <w:szCs w:val="20"/>
          <w:lang w:eastAsia="sk-SK"/>
        </w:rPr>
        <w:t xml:space="preserve">) poskytovateľ zabezpečí v lehote najneskôr </w:t>
      </w:r>
      <w:r w:rsidRPr="00235012">
        <w:rPr>
          <w:rFonts w:asciiTheme="minorHAnsi" w:eastAsia="Times New Roman" w:hAnsiTheme="minorHAnsi" w:cstheme="minorHAnsi"/>
          <w:b/>
          <w:color w:val="auto"/>
          <w:sz w:val="20"/>
          <w:szCs w:val="20"/>
          <w:lang w:eastAsia="sk-SK"/>
        </w:rPr>
        <w:t xml:space="preserve">do 80 </w:t>
      </w:r>
      <w:r w:rsidR="00672669">
        <w:rPr>
          <w:rFonts w:asciiTheme="minorHAnsi" w:eastAsia="Times New Roman" w:hAnsiTheme="minorHAnsi" w:cstheme="minorHAnsi"/>
          <w:b/>
          <w:color w:val="auto"/>
          <w:sz w:val="20"/>
          <w:szCs w:val="20"/>
          <w:lang w:eastAsia="sk-SK"/>
        </w:rPr>
        <w:t xml:space="preserve">(osemdesiat) </w:t>
      </w:r>
      <w:r w:rsidRPr="00235012">
        <w:rPr>
          <w:rFonts w:asciiTheme="minorHAnsi" w:eastAsia="Times New Roman" w:hAnsiTheme="minorHAnsi" w:cstheme="minorHAnsi"/>
          <w:b/>
          <w:color w:val="auto"/>
          <w:sz w:val="20"/>
          <w:szCs w:val="20"/>
          <w:lang w:eastAsia="sk-SK"/>
        </w:rPr>
        <w:t>kalendárnych dní</w:t>
      </w:r>
      <w:r w:rsidR="00235012">
        <w:rPr>
          <w:rFonts w:asciiTheme="minorHAnsi" w:eastAsia="Times New Roman" w:hAnsiTheme="minorHAnsi" w:cstheme="minorHAnsi"/>
          <w:color w:val="auto"/>
          <w:sz w:val="20"/>
          <w:szCs w:val="20"/>
          <w:lang w:eastAsia="sk-SK"/>
        </w:rPr>
        <w:t xml:space="preserve"> od doručenia </w:t>
      </w:r>
      <w:proofErr w:type="spellStart"/>
      <w:r w:rsidR="00235012">
        <w:rPr>
          <w:rFonts w:asciiTheme="minorHAnsi" w:eastAsia="Times New Roman" w:hAnsiTheme="minorHAnsi" w:cstheme="minorHAnsi"/>
          <w:color w:val="auto"/>
          <w:sz w:val="20"/>
          <w:szCs w:val="20"/>
          <w:lang w:eastAsia="sk-SK"/>
        </w:rPr>
        <w:t>ŽoP</w:t>
      </w:r>
      <w:proofErr w:type="spellEnd"/>
      <w:r w:rsidR="00235012">
        <w:rPr>
          <w:rFonts w:asciiTheme="minorHAnsi" w:eastAsia="Times New Roman" w:hAnsiTheme="minorHAnsi" w:cstheme="minorHAnsi"/>
          <w:color w:val="auto"/>
          <w:sz w:val="20"/>
          <w:szCs w:val="20"/>
          <w:lang w:eastAsia="sk-SK"/>
        </w:rPr>
        <w:t xml:space="preserve"> podľa</w:t>
      </w:r>
      <w:r w:rsidRPr="00235012">
        <w:rPr>
          <w:rFonts w:asciiTheme="minorHAnsi" w:eastAsia="Times New Roman" w:hAnsiTheme="minorHAnsi" w:cstheme="minorHAnsi"/>
          <w:color w:val="auto"/>
          <w:sz w:val="20"/>
          <w:szCs w:val="20"/>
          <w:lang w:eastAsia="sk-SK"/>
        </w:rPr>
        <w:t xml:space="preserve"> zákona o</w:t>
      </w:r>
      <w:r w:rsidR="00235012">
        <w:rPr>
          <w:rFonts w:asciiTheme="minorHAnsi" w:eastAsia="Times New Roman" w:hAnsiTheme="minorHAnsi" w:cstheme="minorHAnsi"/>
          <w:color w:val="auto"/>
          <w:sz w:val="20"/>
          <w:szCs w:val="20"/>
          <w:lang w:eastAsia="sk-SK"/>
        </w:rPr>
        <w:t xml:space="preserve"> finančnej kontrole a audite a Príručky k finančnému riadeniu fondov EÚ.</w:t>
      </w:r>
      <w:r w:rsidRPr="00235012">
        <w:rPr>
          <w:rFonts w:asciiTheme="minorHAnsi" w:eastAsia="Times New Roman" w:hAnsiTheme="minorHAnsi" w:cstheme="minorHAnsi"/>
          <w:color w:val="auto"/>
          <w:sz w:val="20"/>
          <w:szCs w:val="20"/>
          <w:lang w:eastAsia="sk-SK"/>
        </w:rPr>
        <w:t xml:space="preserve"> </w:t>
      </w:r>
    </w:p>
    <w:p w14:paraId="4A203301" w14:textId="4D7F89C0"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Poskytovateľ v prípa</w:t>
      </w:r>
      <w:r w:rsidR="00672669" w:rsidRPr="003F26AE">
        <w:rPr>
          <w:rFonts w:asciiTheme="minorHAnsi" w:eastAsia="Times New Roman" w:hAnsiTheme="minorHAnsi" w:cstheme="minorHAnsi"/>
          <w:color w:val="auto"/>
          <w:sz w:val="20"/>
          <w:szCs w:val="20"/>
          <w:lang w:eastAsia="sk-SK"/>
        </w:rPr>
        <w:t xml:space="preserve">de zistenia nedostatkov vyzve </w:t>
      </w:r>
      <w:r w:rsidRPr="003F26AE">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môže byť pozastavená. Poskytovateľ je oprávnený v prípade potreby počas výkonu kontroly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(poskytnutie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(napr. ak sa poskytovateľ rozhodne nefinancovať výdavky prebiehajúceho skúmania a pozastaví schvaľovanie predmetných výdavkov do času ukončenia skúmania). </w:t>
      </w:r>
    </w:p>
    <w:p w14:paraId="65EFE2B4" w14:textId="1129C12B"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b/>
          <w:color w:val="auto"/>
          <w:sz w:val="20"/>
          <w:szCs w:val="20"/>
          <w:lang w:eastAsia="sk-SK"/>
        </w:rPr>
        <w:t xml:space="preserve">ITMS </w:t>
      </w:r>
      <w:r w:rsidRPr="003F26AE">
        <w:rPr>
          <w:rFonts w:asciiTheme="minorHAnsi" w:eastAsia="Times New Roman" w:hAnsiTheme="minorHAnsi" w:cstheme="minorHAnsi"/>
          <w:color w:val="auto"/>
          <w:sz w:val="20"/>
          <w:szCs w:val="20"/>
          <w:lang w:eastAsia="sk-SK"/>
        </w:rPr>
        <w:t xml:space="preserve">automaticky odošle notifikáciu o úhrade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kontaktnej osobe prijímateľa uvedenej na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resp. poskytovateľ zabezpečí informovanie prijímateľa.</w:t>
      </w:r>
    </w:p>
    <w:p w14:paraId="2536C968" w14:textId="24A6B4B8"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môže pristúpiť k úhrade účtovných dokladov dodávateľovi/zhotoviteľovi aj pred pripísaním finančných prostriedkov na účte prijímateľa, avšak za podiel zdroja EÚ a ŠR na spolufinancovanie nie skôr, ako po predložení </w:t>
      </w:r>
      <w:proofErr w:type="spellStart"/>
      <w:r w:rsidRPr="003F26AE">
        <w:rPr>
          <w:rFonts w:asciiTheme="minorHAnsi" w:eastAsia="Times New Roman" w:hAnsiTheme="minorHAnsi" w:cstheme="minorHAnsi"/>
          <w:color w:val="auto"/>
          <w:sz w:val="20"/>
          <w:szCs w:val="20"/>
          <w:lang w:eastAsia="sk-SK"/>
        </w:rPr>
        <w:t>ŽoP</w:t>
      </w:r>
      <w:proofErr w:type="spellEnd"/>
      <w:r w:rsidRPr="003F26AE">
        <w:rPr>
          <w:rFonts w:asciiTheme="minorHAnsi" w:eastAsia="Times New Roman" w:hAnsiTheme="minorHAnsi" w:cstheme="minorHAnsi"/>
          <w:color w:val="auto"/>
          <w:sz w:val="20"/>
          <w:szCs w:val="20"/>
          <w:lang w:eastAsia="sk-SK"/>
        </w:rPr>
        <w:t xml:space="preserve"> </w:t>
      </w:r>
      <w:r w:rsidR="00672669" w:rsidRPr="003F26AE">
        <w:rPr>
          <w:rFonts w:asciiTheme="minorHAnsi" w:eastAsia="Times New Roman" w:hAnsiTheme="minorHAnsi" w:cstheme="minorHAnsi"/>
          <w:color w:val="auto"/>
          <w:sz w:val="20"/>
          <w:szCs w:val="20"/>
          <w:lang w:eastAsia="sk-SK"/>
        </w:rPr>
        <w:t xml:space="preserve">(poskytnutie </w:t>
      </w:r>
      <w:proofErr w:type="spellStart"/>
      <w:r w:rsidR="00672669" w:rsidRPr="003F26AE">
        <w:rPr>
          <w:rFonts w:asciiTheme="minorHAnsi" w:eastAsia="Times New Roman" w:hAnsiTheme="minorHAnsi" w:cstheme="minorHAnsi"/>
          <w:color w:val="auto"/>
          <w:sz w:val="20"/>
          <w:szCs w:val="20"/>
          <w:lang w:eastAsia="sk-SK"/>
        </w:rPr>
        <w:t>predfinancovania</w:t>
      </w:r>
      <w:proofErr w:type="spellEnd"/>
      <w:r w:rsidR="00672669" w:rsidRPr="003F26AE">
        <w:rPr>
          <w:rFonts w:asciiTheme="minorHAnsi" w:eastAsia="Times New Roman" w:hAnsiTheme="minorHAnsi" w:cstheme="minorHAnsi"/>
          <w:color w:val="auto"/>
          <w:sz w:val="20"/>
          <w:szCs w:val="20"/>
          <w:lang w:eastAsia="sk-SK"/>
        </w:rPr>
        <w:t>)</w:t>
      </w:r>
      <w:r w:rsidRPr="003F26AE">
        <w:rPr>
          <w:rFonts w:asciiTheme="minorHAnsi" w:eastAsia="Times New Roman" w:hAnsiTheme="minorHAnsi" w:cstheme="minorHAnsi"/>
          <w:color w:val="auto"/>
          <w:sz w:val="20"/>
          <w:szCs w:val="20"/>
          <w:lang w:eastAsia="sk-SK"/>
        </w:rPr>
        <w:t xml:space="preserve">. Prípadné úroky z omeškania platby voči dodávateľovi/zhotoviteľovi znáša samotný prijímateľ. Prijímateľ nesie zodpovednosť za využitie vhodného systému financovania. </w:t>
      </w:r>
    </w:p>
    <w:p w14:paraId="41D96051" w14:textId="77777777" w:rsidR="00F759CC"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je povinný do </w:t>
      </w:r>
      <w:r w:rsidRPr="003F26AE">
        <w:rPr>
          <w:rFonts w:asciiTheme="minorHAnsi" w:eastAsia="Times New Roman" w:hAnsiTheme="minorHAnsi" w:cstheme="minorHAnsi"/>
          <w:b/>
          <w:color w:val="auto"/>
          <w:sz w:val="20"/>
          <w:szCs w:val="20"/>
          <w:lang w:eastAsia="sk-SK"/>
        </w:rPr>
        <w:t xml:space="preserve">10 </w:t>
      </w:r>
      <w:r w:rsidR="00672669" w:rsidRPr="003F26AE">
        <w:rPr>
          <w:rFonts w:asciiTheme="minorHAnsi" w:eastAsia="Times New Roman" w:hAnsiTheme="minorHAnsi" w:cstheme="minorHAnsi"/>
          <w:b/>
          <w:color w:val="auto"/>
          <w:sz w:val="20"/>
          <w:szCs w:val="20"/>
          <w:lang w:eastAsia="sk-SK"/>
        </w:rPr>
        <w:t xml:space="preserve">(desiatich) </w:t>
      </w:r>
      <w:r w:rsidRPr="003F26AE">
        <w:rPr>
          <w:rFonts w:asciiTheme="minorHAnsi" w:eastAsia="Times New Roman" w:hAnsiTheme="minorHAnsi" w:cstheme="minorHAnsi"/>
          <w:b/>
          <w:color w:val="auto"/>
          <w:sz w:val="20"/>
          <w:szCs w:val="20"/>
          <w:lang w:eastAsia="sk-SK"/>
        </w:rPr>
        <w:t>pracovných dní</w:t>
      </w:r>
      <w:r w:rsidRPr="003F26AE">
        <w:rPr>
          <w:rFonts w:asciiTheme="minorHAnsi" w:eastAsia="Times New Roman" w:hAnsiTheme="minorHAnsi" w:cstheme="minorHAnsi"/>
          <w:color w:val="auto"/>
          <w:sz w:val="20"/>
          <w:szCs w:val="20"/>
          <w:lang w:eastAsia="sk-SK"/>
        </w:rPr>
        <w:t xml:space="preserve"> odo dňa aktivácie rozpočtového opatrenia/pripísania finančných prostriedkov poskytnutého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na jeho účte previesť prostriedky EÚ, štátneho rozpočtu na spolufinancovanie a vlastných zdrojov dodávateľovi/zhotoviteľovi a predložiť poskytovateľovi zúčtovanie poskytnutého </w:t>
      </w:r>
      <w:proofErr w:type="spellStart"/>
      <w:r w:rsidRPr="003F26AE">
        <w:rPr>
          <w:rFonts w:asciiTheme="minorHAnsi" w:eastAsia="Times New Roman" w:hAnsiTheme="minorHAnsi" w:cstheme="minorHAnsi"/>
          <w:color w:val="auto"/>
          <w:sz w:val="20"/>
          <w:szCs w:val="20"/>
          <w:lang w:eastAsia="sk-SK"/>
        </w:rPr>
        <w:t>predfinancovania</w:t>
      </w:r>
      <w:proofErr w:type="spellEnd"/>
      <w:r w:rsidRPr="003F26AE">
        <w:rPr>
          <w:rFonts w:asciiTheme="minorHAnsi" w:eastAsia="Times New Roman" w:hAnsiTheme="minorHAnsi" w:cstheme="minorHAnsi"/>
          <w:color w:val="auto"/>
          <w:sz w:val="20"/>
          <w:szCs w:val="20"/>
          <w:lang w:eastAsia="sk-SK"/>
        </w:rPr>
        <w:t xml:space="preserve">. </w:t>
      </w:r>
    </w:p>
    <w:p w14:paraId="4B50CC7B" w14:textId="77777777" w:rsidR="00F759CC" w:rsidRPr="00F759CC" w:rsidRDefault="00F759CC" w:rsidP="00F759CC">
      <w:pPr>
        <w:pStyle w:val="Default"/>
        <w:spacing w:line="276" w:lineRule="auto"/>
        <w:jc w:val="both"/>
        <w:rPr>
          <w:rFonts w:asciiTheme="minorHAnsi" w:eastAsia="Times New Roman" w:hAnsiTheme="minorHAnsi" w:cstheme="minorHAnsi"/>
          <w:color w:val="auto"/>
          <w:sz w:val="20"/>
          <w:szCs w:val="20"/>
          <w:lang w:eastAsia="sk-SK"/>
        </w:rPr>
      </w:pPr>
    </w:p>
    <w:p w14:paraId="75C16857" w14:textId="77777777" w:rsidR="00F759CC" w:rsidRDefault="00F759CC" w:rsidP="00F759CC">
      <w:pPr>
        <w:pStyle w:val="Default"/>
        <w:jc w:val="center"/>
        <w:rPr>
          <w:b/>
          <w:bCs/>
          <w:color w:val="auto"/>
          <w:sz w:val="22"/>
          <w:szCs w:val="23"/>
        </w:rPr>
      </w:pPr>
      <w:r w:rsidRPr="00F759CC">
        <w:rPr>
          <w:b/>
          <w:bCs/>
          <w:color w:val="auto"/>
          <w:sz w:val="22"/>
          <w:szCs w:val="23"/>
        </w:rPr>
        <w:t xml:space="preserve">Etapa zúčtovania </w:t>
      </w:r>
      <w:r w:rsidR="007846E8">
        <w:rPr>
          <w:b/>
          <w:bCs/>
          <w:color w:val="auto"/>
          <w:sz w:val="22"/>
          <w:szCs w:val="23"/>
        </w:rPr>
        <w:t xml:space="preserve">poskytnutého </w:t>
      </w:r>
      <w:proofErr w:type="spellStart"/>
      <w:r w:rsidRPr="00F759CC">
        <w:rPr>
          <w:b/>
          <w:bCs/>
          <w:color w:val="auto"/>
          <w:sz w:val="22"/>
          <w:szCs w:val="23"/>
        </w:rPr>
        <w:t>predfinancovania</w:t>
      </w:r>
      <w:proofErr w:type="spellEnd"/>
    </w:p>
    <w:p w14:paraId="17CCD3C2" w14:textId="77777777" w:rsidR="00F759CC" w:rsidRPr="00F759CC" w:rsidRDefault="00F759CC" w:rsidP="00F759CC">
      <w:pPr>
        <w:pStyle w:val="Default"/>
        <w:jc w:val="center"/>
        <w:rPr>
          <w:color w:val="auto"/>
          <w:sz w:val="22"/>
          <w:szCs w:val="23"/>
        </w:rPr>
      </w:pPr>
    </w:p>
    <w:p w14:paraId="27E48096"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 poskytnutí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zúčtovať 100 % každého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najneskôr do </w:t>
      </w:r>
      <w:r w:rsidRPr="00672669">
        <w:rPr>
          <w:rFonts w:asciiTheme="minorHAnsi" w:eastAsia="Times New Roman" w:hAnsiTheme="minorHAnsi" w:cstheme="minorHAnsi"/>
          <w:b/>
          <w:color w:val="auto"/>
          <w:sz w:val="20"/>
          <w:szCs w:val="20"/>
          <w:lang w:eastAsia="sk-SK"/>
        </w:rPr>
        <w:t>10</w:t>
      </w:r>
      <w:r w:rsidR="00672669">
        <w:rPr>
          <w:rFonts w:asciiTheme="minorHAnsi" w:eastAsia="Times New Roman" w:hAnsiTheme="minorHAnsi" w:cstheme="minorHAnsi"/>
          <w:b/>
          <w:color w:val="auto"/>
          <w:sz w:val="20"/>
          <w:szCs w:val="20"/>
          <w:lang w:eastAsia="sk-SK"/>
        </w:rPr>
        <w:t xml:space="preserve"> (desať)</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odo dňa aktivácie rozpočtového opatrenia/pripísania týchto prostriedkov na jeho účte. 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ele</w:t>
      </w:r>
      <w:r>
        <w:rPr>
          <w:rFonts w:asciiTheme="minorHAnsi" w:eastAsia="Times New Roman" w:hAnsiTheme="minorHAnsi" w:cstheme="minorHAnsi"/>
          <w:color w:val="auto"/>
          <w:sz w:val="20"/>
          <w:szCs w:val="20"/>
          <w:lang w:eastAsia="sk-SK"/>
        </w:rPr>
        <w:t>ktronicky prostredníctvom ITMS.</w:t>
      </w:r>
    </w:p>
    <w:p w14:paraId="0425BC6F"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Ku každej schválenej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prijímateľ predkladá poskytovateľovi samostatnú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w:t>
      </w:r>
    </w:p>
    <w:p w14:paraId="36BA9BC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v rámci zúčtovania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predkladá spolu so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výpis z bankového účtu/vyhlásenie banky o úhrade výdavkov potvrdzujúci príjem prostriedkov EÚ a ŠR na spolufinancovanie (originál alebo kópiu), ako aj skutočnú úhradu nárokovaných finančných prostriedkov. Ak je to relevantné prijímateľ aj partner predkladajú v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poskytnutia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ELÚR (rozpis úhrad k položke) preukazujúci príjem prostriedkov ŠR. </w:t>
      </w:r>
    </w:p>
    <w:p w14:paraId="2FF8117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Výkon kontroly a úhrady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zabezpečí v lehote najneskôr </w:t>
      </w:r>
      <w:r w:rsidRPr="00672669">
        <w:rPr>
          <w:rFonts w:asciiTheme="minorHAnsi" w:eastAsia="Times New Roman" w:hAnsiTheme="minorHAnsi" w:cstheme="minorHAnsi"/>
          <w:b/>
          <w:color w:val="auto"/>
          <w:sz w:val="20"/>
          <w:szCs w:val="20"/>
          <w:lang w:eastAsia="sk-SK"/>
        </w:rPr>
        <w:t xml:space="preserve">do 30 </w:t>
      </w:r>
      <w:r w:rsidR="00672669" w:rsidRPr="00672669">
        <w:rPr>
          <w:rFonts w:asciiTheme="minorHAnsi" w:eastAsia="Times New Roman" w:hAnsiTheme="minorHAnsi" w:cstheme="minorHAnsi"/>
          <w:b/>
          <w:color w:val="auto"/>
          <w:sz w:val="20"/>
          <w:szCs w:val="20"/>
          <w:lang w:eastAsia="sk-SK"/>
        </w:rPr>
        <w:t xml:space="preserve">(tridsať) </w:t>
      </w:r>
      <w:r w:rsidRPr="00672669">
        <w:rPr>
          <w:rFonts w:asciiTheme="minorHAnsi" w:eastAsia="Times New Roman" w:hAnsiTheme="minorHAnsi" w:cstheme="minorHAnsi"/>
          <w:b/>
          <w:color w:val="auto"/>
          <w:sz w:val="20"/>
          <w:szCs w:val="20"/>
          <w:lang w:eastAsia="sk-SK"/>
        </w:rPr>
        <w:t>kalendárnych</w:t>
      </w:r>
      <w:r w:rsidRPr="00F759CC">
        <w:rPr>
          <w:rFonts w:asciiTheme="minorHAnsi" w:eastAsia="Times New Roman" w:hAnsiTheme="minorHAnsi" w:cstheme="minorHAnsi"/>
          <w:color w:val="auto"/>
          <w:sz w:val="20"/>
          <w:szCs w:val="20"/>
          <w:lang w:eastAsia="sk-SK"/>
        </w:rPr>
        <w:t xml:space="preserve"> dní od doručenia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v zmysle zákona o</w:t>
      </w:r>
      <w:r w:rsidR="00591671">
        <w:rPr>
          <w:rFonts w:asciiTheme="minorHAnsi" w:eastAsia="Times New Roman" w:hAnsiTheme="minorHAnsi" w:cstheme="minorHAnsi"/>
          <w:color w:val="auto"/>
          <w:sz w:val="20"/>
          <w:szCs w:val="20"/>
          <w:lang w:eastAsia="sk-SK"/>
        </w:rPr>
        <w:t xml:space="preserve"> finančnej kontrole a audite a Príručky k finančnému riadeniu fondov EÚ.</w:t>
      </w:r>
    </w:p>
    <w:p w14:paraId="5AC3D894"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Poskytovateľ v príp</w:t>
      </w:r>
      <w:r w:rsidR="00672669">
        <w:rPr>
          <w:rFonts w:asciiTheme="minorHAnsi" w:eastAsia="Times New Roman" w:hAnsiTheme="minorHAnsi" w:cstheme="minorHAnsi"/>
          <w:color w:val="auto"/>
          <w:sz w:val="20"/>
          <w:szCs w:val="20"/>
          <w:lang w:eastAsia="sk-SK"/>
        </w:rPr>
        <w:t>ade zistenia nedostatkov vyzve</w:t>
      </w:r>
      <w:r w:rsidRPr="00F759CC">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môže byť pozastavená. </w:t>
      </w:r>
    </w:p>
    <w:p w14:paraId="26587C62"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vyčleniť časti nárokovaných finančných prostriedkov z predloženej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2BA8948B"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ak bola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znížená o sumu neoprávnených výdavkov, reálne teda nedochádza k zúčtovaniu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100 % výške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poskytovateľ zašle prijímateľovi žiadosť o vrátenie finančných prostriedkov na sumu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a postupuje </w:t>
      </w:r>
      <w:r w:rsidR="00672669">
        <w:rPr>
          <w:rFonts w:asciiTheme="minorHAnsi" w:eastAsia="Times New Roman" w:hAnsiTheme="minorHAnsi" w:cstheme="minorHAnsi"/>
          <w:color w:val="auto"/>
          <w:sz w:val="20"/>
          <w:szCs w:val="20"/>
          <w:lang w:eastAsia="sk-SK"/>
        </w:rPr>
        <w:t>podľa príru</w:t>
      </w:r>
      <w:r w:rsidR="009E68F8">
        <w:rPr>
          <w:rFonts w:asciiTheme="minorHAnsi" w:eastAsia="Times New Roman" w:hAnsiTheme="minorHAnsi" w:cstheme="minorHAnsi"/>
          <w:color w:val="auto"/>
          <w:sz w:val="20"/>
          <w:szCs w:val="20"/>
          <w:lang w:eastAsia="sk-SK"/>
        </w:rPr>
        <w:t>čky  pre prijímateľa.</w:t>
      </w:r>
    </w:p>
    <w:p w14:paraId="7D576345"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Nezúčtovaný rozdiel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je prijímateľ povinný (na základe vzájomnej komunikácie s poskytovateľom) vrátiť poskytovateľovi čo najskôr, </w:t>
      </w:r>
      <w:r w:rsidRPr="00672669">
        <w:rPr>
          <w:rFonts w:asciiTheme="minorHAnsi" w:eastAsia="Times New Roman" w:hAnsiTheme="minorHAnsi" w:cstheme="minorHAnsi"/>
          <w:b/>
          <w:color w:val="auto"/>
          <w:sz w:val="20"/>
          <w:szCs w:val="20"/>
          <w:lang w:eastAsia="sk-SK"/>
        </w:rPr>
        <w:t>najneskôr do 10</w:t>
      </w:r>
      <w:r w:rsidR="00672669">
        <w:rPr>
          <w:rFonts w:asciiTheme="minorHAnsi" w:eastAsia="Times New Roman" w:hAnsiTheme="minorHAnsi" w:cstheme="minorHAnsi"/>
          <w:b/>
          <w:color w:val="auto"/>
          <w:sz w:val="20"/>
          <w:szCs w:val="20"/>
          <w:lang w:eastAsia="sk-SK"/>
        </w:rPr>
        <w:t xml:space="preserve"> (desiatich)</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 ukončenia lehoty na zúčtovanie. Prijímateľ vráti nezúčtovaný rozdiel každého jedného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samostatne. Ak vznikne nezúčtovaný rozdiel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 dôsledku neukončeného prebiehajúceho skúmania, prijímateľ nie je povinný vrátiť nezúčtovaný rozdiel poskytovateľovi až do ukončenia prebiehajúceho skúmania. V prípade vrátenia sumy nezúčtovaného rozdielu z vlastnej iniciatívy prijímateľa, prijímateľ pred zrealizovaním úhrady finančných prostriedkov oznámi poskytovateľovi výšku vrátenia nezúčtovaného rozdielu prostredníctvom ITMS. Zároveň najneskôr </w:t>
      </w:r>
      <w:r w:rsidRPr="00A23565">
        <w:rPr>
          <w:rFonts w:asciiTheme="minorHAnsi" w:eastAsia="Times New Roman" w:hAnsiTheme="minorHAnsi" w:cstheme="minorHAnsi"/>
          <w:b/>
          <w:color w:val="auto"/>
          <w:sz w:val="20"/>
          <w:szCs w:val="20"/>
          <w:lang w:eastAsia="sk-SK"/>
        </w:rPr>
        <w:t xml:space="preserve">do 10 </w:t>
      </w:r>
      <w:r w:rsid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F759CC">
        <w:rPr>
          <w:rFonts w:asciiTheme="minorHAnsi" w:eastAsia="Times New Roman" w:hAnsiTheme="minorHAnsi" w:cstheme="minorHAnsi"/>
          <w:color w:val="auto"/>
          <w:sz w:val="20"/>
          <w:szCs w:val="20"/>
          <w:lang w:eastAsia="sk-SK"/>
        </w:rPr>
        <w:t xml:space="preserve"> od ukončenia lehoty na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vráti sumu nezúčtovaného rozdielu poskytovateľovi. Pri realizácii úhrady </w:t>
      </w:r>
      <w:r w:rsidR="009F5CC0">
        <w:rPr>
          <w:rFonts w:asciiTheme="minorHAnsi" w:eastAsia="Times New Roman" w:hAnsiTheme="minorHAnsi" w:cstheme="minorHAnsi"/>
          <w:color w:val="auto"/>
          <w:sz w:val="20"/>
          <w:szCs w:val="20"/>
          <w:lang w:eastAsia="sk-SK"/>
        </w:rPr>
        <w:t xml:space="preserve">bankovým prevodom </w:t>
      </w:r>
      <w:r w:rsidRPr="00F759CC">
        <w:rPr>
          <w:rFonts w:asciiTheme="minorHAnsi" w:eastAsia="Times New Roman" w:hAnsiTheme="minorHAnsi" w:cstheme="minorHAnsi"/>
          <w:color w:val="auto"/>
          <w:sz w:val="20"/>
          <w:szCs w:val="20"/>
          <w:lang w:eastAsia="sk-SK"/>
        </w:rPr>
        <w:t xml:space="preserve">prijímateľ uvedie správny, automaticky ITMS generovaný variabilný symbol. </w:t>
      </w:r>
      <w:r w:rsidR="002C6A96" w:rsidRPr="002C6A96">
        <w:rPr>
          <w:rFonts w:asciiTheme="minorHAnsi" w:eastAsia="Times New Roman" w:hAnsiTheme="minorHAnsi" w:cstheme="minorHAnsi"/>
          <w:color w:val="auto"/>
          <w:sz w:val="20"/>
          <w:szCs w:val="20"/>
          <w:lang w:eastAsia="sk-SK"/>
        </w:rPr>
        <w:t xml:space="preserve">V prípade, ak je prijímateľom štátna rozpočtová organizácia a prostriedky prijaté rozpočtovým opatrením alebo časť z nich nevyčerpala, vracia nezúčtovaný rozdiel poskytnutého </w:t>
      </w:r>
      <w:proofErr w:type="spellStart"/>
      <w:r w:rsidR="002C6A96" w:rsidRPr="002C6A96">
        <w:rPr>
          <w:rFonts w:asciiTheme="minorHAnsi" w:eastAsia="Times New Roman" w:hAnsiTheme="minorHAnsi" w:cstheme="minorHAnsi"/>
          <w:color w:val="auto"/>
          <w:sz w:val="20"/>
          <w:szCs w:val="20"/>
          <w:lang w:eastAsia="sk-SK"/>
        </w:rPr>
        <w:t>predfinancovania</w:t>
      </w:r>
      <w:proofErr w:type="spellEnd"/>
      <w:r w:rsidR="002C6A96" w:rsidRPr="002C6A96">
        <w:rPr>
          <w:rFonts w:asciiTheme="minorHAnsi" w:eastAsia="Times New Roman" w:hAnsiTheme="minorHAnsi" w:cstheme="minorHAnsi"/>
          <w:color w:val="auto"/>
          <w:sz w:val="20"/>
          <w:szCs w:val="20"/>
          <w:lang w:eastAsia="sk-SK"/>
        </w:rPr>
        <w:t xml:space="preserve"> na prvok štátneho rozpočtu určený </w:t>
      </w:r>
      <w:r w:rsidR="002C6A96">
        <w:rPr>
          <w:rFonts w:asciiTheme="minorHAnsi" w:eastAsia="Times New Roman" w:hAnsiTheme="minorHAnsi" w:cstheme="minorHAnsi"/>
          <w:color w:val="auto"/>
          <w:sz w:val="20"/>
          <w:szCs w:val="20"/>
          <w:lang w:eastAsia="sk-SK"/>
        </w:rPr>
        <w:t>poskytovateľom</w:t>
      </w:r>
      <w:r w:rsidR="002C6A96" w:rsidRPr="002C6A96">
        <w:rPr>
          <w:rFonts w:asciiTheme="minorHAnsi" w:eastAsia="Times New Roman" w:hAnsiTheme="minorHAnsi" w:cstheme="minorHAnsi"/>
          <w:color w:val="auto"/>
          <w:sz w:val="20"/>
          <w:szCs w:val="20"/>
          <w:lang w:eastAsia="sk-SK"/>
        </w:rPr>
        <w:t xml:space="preserve"> rozpočtovým opatrením.</w:t>
      </w:r>
      <w:r w:rsidR="002C6A96" w:rsidRPr="009C0906">
        <w:rPr>
          <w:rFonts w:cs="Arial"/>
          <w:b/>
          <w:szCs w:val="16"/>
        </w:rPr>
        <w:t xml:space="preserve"> </w:t>
      </w:r>
      <w:r w:rsidRPr="00F759CC">
        <w:rPr>
          <w:rFonts w:asciiTheme="minorHAnsi" w:eastAsia="Times New Roman" w:hAnsiTheme="minorHAnsi" w:cstheme="minorHAnsi"/>
          <w:color w:val="auto"/>
          <w:sz w:val="20"/>
          <w:szCs w:val="20"/>
          <w:lang w:eastAsia="sk-SK"/>
        </w:rPr>
        <w:t xml:space="preserve">Pri vrátení prijímateľ postupuje v zmysle zmluvy o poskytnutí NFP. </w:t>
      </w:r>
    </w:p>
    <w:p w14:paraId="1C8858E9" w14:textId="77777777" w:rsidR="00F759CC" w:rsidRP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 xml:space="preserve"> sa považuje aj vrátenie celej sum</w:t>
      </w:r>
      <w:r>
        <w:rPr>
          <w:rFonts w:asciiTheme="minorHAnsi" w:eastAsia="Times New Roman" w:hAnsiTheme="minorHAnsi" w:cstheme="minorHAnsi"/>
          <w:color w:val="auto"/>
          <w:sz w:val="20"/>
          <w:szCs w:val="20"/>
          <w:lang w:eastAsia="sk-SK"/>
        </w:rPr>
        <w:t xml:space="preserve">y poskytnutého </w:t>
      </w:r>
      <w:proofErr w:type="spellStart"/>
      <w:r>
        <w:rPr>
          <w:rFonts w:asciiTheme="minorHAnsi" w:eastAsia="Times New Roman" w:hAnsiTheme="minorHAnsi" w:cstheme="minorHAnsi"/>
          <w:color w:val="auto"/>
          <w:sz w:val="20"/>
          <w:szCs w:val="20"/>
          <w:lang w:eastAsia="sk-SK"/>
        </w:rPr>
        <w:t>predfinancovania</w:t>
      </w:r>
      <w:proofErr w:type="spellEnd"/>
      <w:r>
        <w:rPr>
          <w:rFonts w:asciiTheme="minorHAnsi" w:eastAsia="Times New Roman" w:hAnsiTheme="minorHAnsi" w:cstheme="minorHAnsi"/>
          <w:color w:val="auto"/>
          <w:sz w:val="20"/>
          <w:szCs w:val="20"/>
          <w:lang w:eastAsia="sk-SK"/>
        </w:rPr>
        <w:t xml:space="preserve">. </w:t>
      </w:r>
      <w:r w:rsidRPr="00F759CC">
        <w:rPr>
          <w:rFonts w:asciiTheme="minorHAnsi" w:eastAsia="Times New Roman" w:hAnsiTheme="minorHAnsi" w:cstheme="minorHAnsi"/>
          <w:color w:val="auto"/>
          <w:sz w:val="20"/>
          <w:szCs w:val="20"/>
          <w:lang w:eastAsia="sk-SK"/>
        </w:rPr>
        <w:t xml:space="preserve">resp. vrátenie nezúčtovaného rozdielu poskytnutého </w:t>
      </w:r>
      <w:proofErr w:type="spellStart"/>
      <w:r w:rsidRPr="00F759CC">
        <w:rPr>
          <w:rFonts w:asciiTheme="minorHAnsi" w:eastAsia="Times New Roman" w:hAnsiTheme="minorHAnsi" w:cstheme="minorHAnsi"/>
          <w:color w:val="auto"/>
          <w:sz w:val="20"/>
          <w:szCs w:val="20"/>
          <w:lang w:eastAsia="sk-SK"/>
        </w:rPr>
        <w:t>predfinancovania</w:t>
      </w:r>
      <w:proofErr w:type="spellEnd"/>
      <w:r w:rsidRPr="00F759CC">
        <w:rPr>
          <w:rFonts w:asciiTheme="minorHAnsi" w:eastAsia="Times New Roman" w:hAnsiTheme="minorHAnsi" w:cstheme="minorHAnsi"/>
          <w:color w:val="auto"/>
          <w:sz w:val="20"/>
          <w:szCs w:val="20"/>
          <w:lang w:eastAsia="sk-SK"/>
        </w:rPr>
        <w:t>.</w:t>
      </w:r>
    </w:p>
    <w:p w14:paraId="35C7AC73" w14:textId="77777777" w:rsidR="00F759CC" w:rsidRDefault="00F759CC" w:rsidP="00F759CC">
      <w:pPr>
        <w:pStyle w:val="Default"/>
        <w:spacing w:line="276" w:lineRule="auto"/>
        <w:ind w:left="426"/>
        <w:jc w:val="both"/>
        <w:rPr>
          <w:sz w:val="23"/>
          <w:szCs w:val="23"/>
        </w:rPr>
      </w:pPr>
    </w:p>
    <w:p w14:paraId="482F8E65" w14:textId="77777777" w:rsidR="00F759CC" w:rsidRDefault="00F759CC" w:rsidP="00F759CC">
      <w:pPr>
        <w:pStyle w:val="Default"/>
        <w:jc w:val="center"/>
        <w:rPr>
          <w:b/>
          <w:bCs/>
          <w:sz w:val="22"/>
          <w:szCs w:val="23"/>
        </w:rPr>
      </w:pPr>
      <w:r w:rsidRPr="00F759CC">
        <w:rPr>
          <w:b/>
          <w:bCs/>
          <w:sz w:val="22"/>
          <w:szCs w:val="23"/>
        </w:rPr>
        <w:t>Systém zálohových platieb</w:t>
      </w:r>
    </w:p>
    <w:p w14:paraId="637691A1" w14:textId="77777777" w:rsidR="00A23565" w:rsidRPr="00F759CC" w:rsidRDefault="00A23565" w:rsidP="00F759CC">
      <w:pPr>
        <w:pStyle w:val="Default"/>
        <w:jc w:val="center"/>
        <w:rPr>
          <w:sz w:val="22"/>
          <w:szCs w:val="23"/>
        </w:rPr>
      </w:pPr>
    </w:p>
    <w:p w14:paraId="56BDBEA1"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Systém zálohových platieb sú oprávnení využívať všetci prijímatelia, pričom poskytovateľ a prijímateľ sú povinní zvážiť vhodnosť využívania kombinácie jednotlivých systémov financovania predovšetkým vo vzťahu k typu výdavkov a charakteru projektových aktivít. </w:t>
      </w:r>
    </w:p>
    <w:p w14:paraId="48470AF8" w14:textId="77777777" w:rsidR="00A23565"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 využití systému zálohových platieb sa vyplácanie prijímateľov uskutočňuje v dvoch etapách: </w:t>
      </w:r>
    </w:p>
    <w:p w14:paraId="687C95D2" w14:textId="77777777" w:rsidR="00A23565"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poskytnutia zálohovej platby a </w:t>
      </w:r>
    </w:p>
    <w:p w14:paraId="0E8C8F4E" w14:textId="77777777" w:rsidR="00F759CC"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zúčtovania zálohovej platby. </w:t>
      </w:r>
    </w:p>
    <w:p w14:paraId="41625A09" w14:textId="77777777" w:rsid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prijímateľovi poskytované maximálne do výšky: </w:t>
      </w:r>
    </w:p>
    <w:p w14:paraId="7524D5AC" w14:textId="77777777" w:rsidR="00F759CC" w:rsidRPr="00F759CC" w:rsidRDefault="00F759CC" w:rsidP="00F759CC">
      <w:pPr>
        <w:pStyle w:val="Default"/>
        <w:spacing w:line="276" w:lineRule="auto"/>
        <w:ind w:left="426"/>
        <w:jc w:val="both"/>
        <w:rPr>
          <w:rFonts w:asciiTheme="minorHAnsi" w:eastAsia="Times New Roman" w:hAnsiTheme="minorHAnsi" w:cstheme="minorHAnsi"/>
          <w:color w:val="auto"/>
          <w:sz w:val="20"/>
          <w:szCs w:val="20"/>
          <w:lang w:eastAsia="sk-SK"/>
        </w:rPr>
      </w:pPr>
    </w:p>
    <w:p w14:paraId="21260F7D"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80 % z</w:t>
      </w:r>
      <w:r w:rsidRPr="00F759CC">
        <w:rPr>
          <w:rFonts w:asciiTheme="minorHAnsi" w:eastAsia="Times New Roman" w:hAnsiTheme="minorHAnsi" w:cstheme="minorHAnsi"/>
          <w:color w:val="auto"/>
          <w:sz w:val="20"/>
          <w:szCs w:val="20"/>
          <w:lang w:eastAsia="sk-SK"/>
        </w:rPr>
        <w:t xml:space="preserve"> NFP/identifikovaných typov výdavkov (rozpočtových položiek projektu) určených na financovanie systémom zálohovej platby v prípade projektu s dĺžkou realizácie do 12 mesiacov a vrátane, alebo </w:t>
      </w:r>
    </w:p>
    <w:p w14:paraId="4C2CE662" w14:textId="77777777" w:rsidR="00726782" w:rsidRDefault="00726782" w:rsidP="00A23565">
      <w:pPr>
        <w:pStyle w:val="Default"/>
        <w:spacing w:line="276" w:lineRule="auto"/>
        <w:ind w:hanging="360"/>
        <w:jc w:val="both"/>
        <w:rPr>
          <w:rFonts w:asciiTheme="minorHAnsi" w:eastAsia="Times New Roman" w:hAnsiTheme="minorHAnsi" w:cstheme="minorHAnsi"/>
          <w:b/>
          <w:color w:val="auto"/>
          <w:sz w:val="20"/>
          <w:szCs w:val="20"/>
          <w:lang w:eastAsia="sk-SK"/>
        </w:rPr>
      </w:pPr>
    </w:p>
    <w:p w14:paraId="718F0B60"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40 %</w:t>
      </w:r>
      <w:r w:rsidRPr="00F759CC">
        <w:rPr>
          <w:rFonts w:asciiTheme="minorHAnsi" w:eastAsia="Times New Roman" w:hAnsiTheme="minorHAnsi" w:cstheme="minorHAnsi"/>
          <w:color w:val="auto"/>
          <w:sz w:val="20"/>
          <w:szCs w:val="20"/>
          <w:lang w:eastAsia="sk-SK"/>
        </w:rPr>
        <w:t xml:space="preserve"> z NFP/ identifikovaných typov výdavkov (rozpočtových položiek projektu) určených na financovanie systémom zálohovej platby v prípade projektu s dĺžkou realizácie viac ako 12 mesiacov. </w:t>
      </w:r>
    </w:p>
    <w:p w14:paraId="17B4508C" w14:textId="77777777" w:rsidR="00A23565" w:rsidRPr="00A23565" w:rsidRDefault="00A23565" w:rsidP="00A23565">
      <w:pPr>
        <w:pStyle w:val="Default"/>
        <w:spacing w:line="276" w:lineRule="auto"/>
        <w:jc w:val="both"/>
        <w:rPr>
          <w:rFonts w:asciiTheme="minorHAnsi" w:eastAsia="Times New Roman" w:hAnsiTheme="minorHAnsi" w:cstheme="minorHAnsi"/>
          <w:color w:val="auto"/>
          <w:sz w:val="20"/>
          <w:szCs w:val="20"/>
          <w:lang w:eastAsia="sk-SK"/>
        </w:rPr>
      </w:pPr>
    </w:p>
    <w:p w14:paraId="7B82C945" w14:textId="77777777" w:rsidR="00F759CC" w:rsidRPr="00726782"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Uvedené limity môžu byť dočasne navýšené o sumu výdavkov, ktoré platobný orgán neschválil v súhrnnej žiadosti o platbu a ktoré sú predmetom prebiehajúceho skúmania. </w:t>
      </w:r>
    </w:p>
    <w:p w14:paraId="6370680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projektov, ktoré okrem prijímateľa realizujú aj partneri, sa v oboch prípadoch maximálna výška zálohovej platby vypočíta na rovnakom princípe, avšak samostatne pre prijímateľa a samostatne pre partnera. </w:t>
      </w:r>
    </w:p>
    <w:p w14:paraId="6A53E06F"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poskytované </w:t>
      </w:r>
      <w:r w:rsidRPr="00A23565">
        <w:rPr>
          <w:rFonts w:asciiTheme="minorHAnsi" w:eastAsia="Times New Roman" w:hAnsiTheme="minorHAnsi" w:cstheme="minorHAnsi"/>
          <w:b/>
          <w:color w:val="auto"/>
          <w:sz w:val="20"/>
          <w:szCs w:val="20"/>
          <w:lang w:eastAsia="sk-SK"/>
        </w:rPr>
        <w:t>pomerne za prostriedky EÚ a ŠR na spolufinancovanie</w:t>
      </w:r>
      <w:r w:rsidRPr="00F759CC">
        <w:rPr>
          <w:rFonts w:asciiTheme="minorHAnsi" w:eastAsia="Times New Roman" w:hAnsiTheme="minorHAnsi" w:cstheme="minorHAnsi"/>
          <w:color w:val="auto"/>
          <w:sz w:val="20"/>
          <w:szCs w:val="20"/>
          <w:lang w:eastAsia="sk-SK"/>
        </w:rPr>
        <w:t xml:space="preserve">, a to najskôr po nadobudnutí účinnosti </w:t>
      </w:r>
      <w:r w:rsidR="00A23565">
        <w:rPr>
          <w:rFonts w:asciiTheme="minorHAnsi" w:eastAsia="Times New Roman" w:hAnsiTheme="minorHAnsi" w:cstheme="minorHAnsi"/>
          <w:color w:val="auto"/>
          <w:sz w:val="20"/>
          <w:szCs w:val="20"/>
          <w:lang w:eastAsia="sk-SK"/>
        </w:rPr>
        <w:t>Zmluvy</w:t>
      </w:r>
      <w:r w:rsidRPr="00F759CC">
        <w:rPr>
          <w:rFonts w:asciiTheme="minorHAnsi" w:eastAsia="Times New Roman" w:hAnsiTheme="minorHAnsi" w:cstheme="minorHAnsi"/>
          <w:color w:val="auto"/>
          <w:sz w:val="20"/>
          <w:szCs w:val="20"/>
          <w:lang w:eastAsia="sk-SK"/>
        </w:rPr>
        <w:t xml:space="preserve"> a začatí realizácie aktivít projektu, resp. na základe poskytovateľom schváleného zúčtovania predchádzajúcej poskytnutej zálohovej platby. </w:t>
      </w:r>
    </w:p>
    <w:p w14:paraId="2ED5E0E3"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Zálohové platby sa poskytujú až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prijímateľa sa počíta do jednej spoločnej sumy, ktorá vyjadruje sumárny stav percentuálneho čerpania celkových oprávnených výdavkov na projekt k aktuálnemu obdobiu). </w:t>
      </w:r>
    </w:p>
    <w:p w14:paraId="5E2120C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zníženia celkových oprávnených výdavkov sa zálohová platba poskytuje do momentu dosiahnutia maximálne 100 % aktuálnej výšky celkových oprávnených výdavkov. </w:t>
      </w:r>
    </w:p>
    <w:p w14:paraId="37F37AF7"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je povinný zálohové platby zúčtovať v rovnakom pomere za prijímateľa/partnera/užívateľa a za rovnaké kategórie regiónov, v akom/za ktoré mu boli prostriedky EÚ a ŠR na spolufinancovanie poskytnuté. K jednej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(poskytnutie zálohovej platby) môže prijímateľ predložiť jednu alebo viac </w:t>
      </w:r>
      <w:proofErr w:type="spellStart"/>
      <w:r w:rsidRPr="00F759CC">
        <w:rPr>
          <w:rFonts w:asciiTheme="minorHAnsi" w:eastAsia="Times New Roman" w:hAnsiTheme="minorHAnsi" w:cstheme="minorHAnsi"/>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w:t>
      </w:r>
    </w:p>
    <w:p w14:paraId="12C11533" w14:textId="77777777" w:rsidR="00F759CC" w:rsidRPr="00F759CC"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100 % každej poskytnutej zálohovej platby sa považuje: </w:t>
      </w:r>
    </w:p>
    <w:p w14:paraId="1456F33D" w14:textId="77777777" w:rsidR="00F759CC" w:rsidRPr="00F759CC"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odoslanie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prijímateľom elektronicky cez verejnú časť ITMS poskytovateľovi najneskôr v posledný deň obdobia 12 mesiacov odo dňa aktivácie rozpočtového opatrenia/pripísania finančných prostriedkov na účte prijímateľa a súčasne; </w:t>
      </w:r>
    </w:p>
    <w:p w14:paraId="66BE16FE" w14:textId="77777777" w:rsidR="00726782"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 xml:space="preserve">schválenie </w:t>
      </w:r>
      <w:proofErr w:type="spellStart"/>
      <w:r w:rsidRPr="00726782">
        <w:rPr>
          <w:rFonts w:asciiTheme="minorHAnsi" w:eastAsia="Times New Roman" w:hAnsiTheme="minorHAnsi" w:cstheme="minorHAnsi"/>
          <w:b/>
          <w:color w:val="auto"/>
          <w:sz w:val="20"/>
          <w:szCs w:val="20"/>
          <w:lang w:eastAsia="sk-SK"/>
        </w:rPr>
        <w:t>ŽoP</w:t>
      </w:r>
      <w:proofErr w:type="spellEnd"/>
      <w:r w:rsidRPr="00F759CC">
        <w:rPr>
          <w:rFonts w:asciiTheme="minorHAnsi" w:eastAsia="Times New Roman" w:hAnsiTheme="minorHAnsi" w:cstheme="minorHAnsi"/>
          <w:color w:val="auto"/>
          <w:sz w:val="20"/>
          <w:szCs w:val="20"/>
          <w:lang w:eastAsia="sk-SK"/>
        </w:rPr>
        <w:t xml:space="preserve"> (zúčtovanie zálohovej platby) predloženej v zmys</w:t>
      </w:r>
      <w:r w:rsidR="00726782">
        <w:rPr>
          <w:rFonts w:asciiTheme="minorHAnsi" w:eastAsia="Times New Roman" w:hAnsiTheme="minorHAnsi" w:cstheme="minorHAnsi"/>
          <w:color w:val="auto"/>
          <w:sz w:val="20"/>
          <w:szCs w:val="20"/>
          <w:lang w:eastAsia="sk-SK"/>
        </w:rPr>
        <w:t xml:space="preserve">le bodu a), poskytovateľom alebo </w:t>
      </w:r>
    </w:p>
    <w:p w14:paraId="2584F214" w14:textId="77777777" w:rsidR="00726782" w:rsidRPr="00726782" w:rsidRDefault="00726782"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vrátenie poskytnutej zálohovej platby</w:t>
      </w:r>
      <w:r w:rsidRPr="00726782">
        <w:rPr>
          <w:rFonts w:asciiTheme="minorHAnsi" w:eastAsia="Times New Roman" w:hAnsiTheme="minorHAnsi" w:cstheme="minorHAnsi"/>
          <w:color w:val="auto"/>
          <w:sz w:val="20"/>
          <w:szCs w:val="20"/>
          <w:lang w:eastAsia="sk-SK"/>
        </w:rPr>
        <w:t>, resp. vrátenie nezúčtovaného rozdielu do 100 % každej poskytnutej zál</w:t>
      </w:r>
      <w:r w:rsidR="00A23565">
        <w:rPr>
          <w:rFonts w:asciiTheme="minorHAnsi" w:eastAsia="Times New Roman" w:hAnsiTheme="minorHAnsi" w:cstheme="minorHAnsi"/>
          <w:color w:val="auto"/>
          <w:sz w:val="20"/>
          <w:szCs w:val="20"/>
          <w:lang w:eastAsia="sk-SK"/>
        </w:rPr>
        <w:t xml:space="preserve">ohovej platby poskytovateľovi podľa </w:t>
      </w:r>
      <w:r w:rsidRPr="00726782">
        <w:rPr>
          <w:rFonts w:asciiTheme="minorHAnsi" w:eastAsia="Times New Roman" w:hAnsiTheme="minorHAnsi" w:cstheme="minorHAnsi"/>
          <w:color w:val="auto"/>
          <w:sz w:val="20"/>
          <w:szCs w:val="20"/>
          <w:lang w:eastAsia="sk-SK"/>
        </w:rPr>
        <w:t xml:space="preserve">kap. 6.2.4 </w:t>
      </w:r>
      <w:r w:rsidR="009E68F8">
        <w:rPr>
          <w:rFonts w:asciiTheme="minorHAnsi" w:eastAsia="Times New Roman" w:hAnsiTheme="minorHAnsi" w:cstheme="minorHAnsi"/>
          <w:color w:val="auto"/>
          <w:sz w:val="20"/>
          <w:szCs w:val="20"/>
          <w:lang w:eastAsia="sk-SK"/>
        </w:rPr>
        <w:t xml:space="preserve">Príručky k finančnému riadeniu fondov EÚ. </w:t>
      </w:r>
    </w:p>
    <w:p w14:paraId="7847C101"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11.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 xml:space="preserve">Povinnosť zúčtovať 100 % každej poskytnutej zálohovej platby v lehote 12 mesiacov odo dňa aktivácie rozpočtového opatrenia/pripísania finančných prostriedkov na účte prijímateľa sa vzťahuje aj na prípady zjednodušeného vykazovania výdavkov a aj na prípady zúčtovania výdavkov prebiehajúceho skúmania. </w:t>
      </w:r>
    </w:p>
    <w:p w14:paraId="73C43819" w14:textId="7C14B4BD"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12.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Na konci rozpočtového roka môže poskytovateľ po dohode s prijímateľom (štátnou rozpočtovou organizáciou) rozhodnúť o poskytnutí nižšej zálohovej platby, a to len do výšky potrebnej na realizáciu projektových aktivít do konca príslušného roka. V nasledujúcom rozpočtovom roku môže poskytovateľ poskytnúť ďalšiu zálohovú platbu pri dodržaní podmienky, že súčet poskytnutých zálohových platieb nesmie prekročiť maximálny limit, ktorým môže prijímateľ disponovať.</w:t>
      </w:r>
    </w:p>
    <w:p w14:paraId="35198151" w14:textId="15FAA943"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Maximálna výška zálohovej platby sa po začatí realizácie hlavných aktivít projektu a pred poskytnutím prvej zálohovej platby vypočíta nasledovne: </w:t>
      </w:r>
    </w:p>
    <w:p w14:paraId="2E82DC70" w14:textId="77777777" w:rsidR="00F6556A" w:rsidRPr="00C10305" w:rsidRDefault="00F6556A" w:rsidP="00F6556A">
      <w:pPr>
        <w:spacing w:after="10"/>
        <w:ind w:left="283"/>
      </w:pPr>
    </w:p>
    <w:tbl>
      <w:tblPr>
        <w:tblW w:w="9151" w:type="dxa"/>
        <w:tblLook w:val="04A0" w:firstRow="1" w:lastRow="0" w:firstColumn="1" w:lastColumn="0" w:noHBand="0" w:noVBand="1"/>
      </w:tblPr>
      <w:tblGrid>
        <w:gridCol w:w="2894"/>
        <w:gridCol w:w="395"/>
        <w:gridCol w:w="857"/>
        <w:gridCol w:w="470"/>
        <w:gridCol w:w="4535"/>
      </w:tblGrid>
      <w:tr w:rsidR="00F6556A" w:rsidRPr="00C10305" w14:paraId="0E0E978C" w14:textId="77777777" w:rsidTr="00187DF0">
        <w:trPr>
          <w:trHeight w:val="514"/>
        </w:trPr>
        <w:tc>
          <w:tcPr>
            <w:tcW w:w="2894" w:type="dxa"/>
            <w:shd w:val="clear" w:color="auto" w:fill="BFBFBF" w:themeFill="background1" w:themeFillShade="BF"/>
            <w:vAlign w:val="center"/>
          </w:tcPr>
          <w:p w14:paraId="6D4F909F" w14:textId="77777777" w:rsidR="00F6556A" w:rsidRPr="00C10305" w:rsidRDefault="00F6556A" w:rsidP="00187DF0">
            <w:pPr>
              <w:ind w:left="284"/>
              <w:jc w:val="center"/>
              <w:rPr>
                <w:sz w:val="20"/>
                <w:szCs w:val="20"/>
              </w:rPr>
            </w:pPr>
            <w:r w:rsidRPr="00C10305">
              <w:rPr>
                <w:sz w:val="20"/>
                <w:szCs w:val="20"/>
              </w:rPr>
              <w:t>maximálna výška poskytnutej zálohovej platby</w:t>
            </w:r>
          </w:p>
        </w:tc>
        <w:tc>
          <w:tcPr>
            <w:tcW w:w="395" w:type="dxa"/>
            <w:shd w:val="clear" w:color="auto" w:fill="BFBFBF" w:themeFill="background1" w:themeFillShade="BF"/>
            <w:vAlign w:val="center"/>
          </w:tcPr>
          <w:p w14:paraId="206C1F19" w14:textId="77777777" w:rsidR="00F6556A" w:rsidRPr="00C10305" w:rsidRDefault="00F6556A" w:rsidP="00187DF0">
            <w:pPr>
              <w:jc w:val="center"/>
              <w:rPr>
                <w:sz w:val="20"/>
                <w:szCs w:val="20"/>
              </w:rPr>
            </w:pPr>
            <w:r w:rsidRPr="00C10305">
              <w:rPr>
                <w:sz w:val="20"/>
                <w:szCs w:val="20"/>
              </w:rPr>
              <w:t>=</w:t>
            </w:r>
          </w:p>
        </w:tc>
        <w:tc>
          <w:tcPr>
            <w:tcW w:w="857" w:type="dxa"/>
            <w:shd w:val="clear" w:color="auto" w:fill="BFBFBF" w:themeFill="background1" w:themeFillShade="BF"/>
            <w:vAlign w:val="center"/>
          </w:tcPr>
          <w:p w14:paraId="6EF1B4F5" w14:textId="77777777" w:rsidR="00F6556A" w:rsidRPr="00C10305" w:rsidRDefault="00F6556A" w:rsidP="00187DF0">
            <w:pPr>
              <w:jc w:val="center"/>
              <w:rPr>
                <w:sz w:val="20"/>
                <w:szCs w:val="20"/>
              </w:rPr>
            </w:pPr>
            <w:r w:rsidRPr="00C10305">
              <w:rPr>
                <w:sz w:val="20"/>
                <w:szCs w:val="20"/>
              </w:rPr>
              <w:t xml:space="preserve">0,8 </w:t>
            </w:r>
          </w:p>
          <w:p w14:paraId="49B801A8" w14:textId="77777777" w:rsidR="00F6556A" w:rsidRPr="00C10305" w:rsidRDefault="00F6556A" w:rsidP="00187DF0">
            <w:pPr>
              <w:jc w:val="center"/>
              <w:rPr>
                <w:sz w:val="20"/>
                <w:szCs w:val="20"/>
              </w:rPr>
            </w:pPr>
            <w:r w:rsidRPr="00C10305">
              <w:rPr>
                <w:sz w:val="20"/>
                <w:szCs w:val="20"/>
              </w:rPr>
              <w:t xml:space="preserve">resp. </w:t>
            </w:r>
          </w:p>
          <w:p w14:paraId="33245E2D" w14:textId="77777777" w:rsidR="00F6556A" w:rsidRPr="00C10305" w:rsidRDefault="00F6556A" w:rsidP="00187DF0">
            <w:pPr>
              <w:jc w:val="center"/>
              <w:rPr>
                <w:sz w:val="20"/>
                <w:szCs w:val="20"/>
              </w:rPr>
            </w:pPr>
            <w:r w:rsidRPr="00C10305">
              <w:rPr>
                <w:sz w:val="20"/>
                <w:szCs w:val="20"/>
              </w:rPr>
              <w:t>0,4</w:t>
            </w:r>
          </w:p>
        </w:tc>
        <w:tc>
          <w:tcPr>
            <w:tcW w:w="470" w:type="dxa"/>
            <w:shd w:val="clear" w:color="auto" w:fill="BFBFBF" w:themeFill="background1" w:themeFillShade="BF"/>
            <w:vAlign w:val="center"/>
          </w:tcPr>
          <w:p w14:paraId="153DBD84" w14:textId="77777777" w:rsidR="00F6556A" w:rsidRPr="00C10305" w:rsidRDefault="00F6556A" w:rsidP="00187DF0">
            <w:pPr>
              <w:jc w:val="center"/>
              <w:rPr>
                <w:sz w:val="20"/>
                <w:szCs w:val="20"/>
              </w:rPr>
            </w:pPr>
            <w:r w:rsidRPr="00C10305">
              <w:rPr>
                <w:sz w:val="20"/>
                <w:szCs w:val="20"/>
              </w:rPr>
              <w:t>x</w:t>
            </w:r>
          </w:p>
        </w:tc>
        <w:tc>
          <w:tcPr>
            <w:tcW w:w="4535" w:type="dxa"/>
            <w:shd w:val="clear" w:color="auto" w:fill="BFBFBF" w:themeFill="background1" w:themeFillShade="BF"/>
            <w:vAlign w:val="center"/>
          </w:tcPr>
          <w:p w14:paraId="7C9C2A45" w14:textId="77777777" w:rsidR="00F6556A" w:rsidRPr="00C10305" w:rsidRDefault="00F6556A" w:rsidP="00187DF0">
            <w:pPr>
              <w:jc w:val="center"/>
              <w:rPr>
                <w:sz w:val="20"/>
                <w:szCs w:val="20"/>
              </w:rPr>
            </w:pPr>
            <w:r w:rsidRPr="00C10305">
              <w:rPr>
                <w:sz w:val="20"/>
                <w:szCs w:val="20"/>
              </w:rPr>
              <w:t>suma nenávratného finančného príspevku</w:t>
            </w:r>
          </w:p>
        </w:tc>
      </w:tr>
    </w:tbl>
    <w:p w14:paraId="60D8A0B6" w14:textId="77777777" w:rsidR="00F6556A" w:rsidRPr="00C10305" w:rsidRDefault="00F6556A" w:rsidP="00F6556A">
      <w:pPr>
        <w:spacing w:after="10"/>
      </w:pPr>
    </w:p>
    <w:p w14:paraId="719A5190" w14:textId="393B5CDC"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Pr>
          <w:rFonts w:eastAsia="Times New Roman" w:cstheme="minorHAnsi"/>
          <w:sz w:val="20"/>
          <w:szCs w:val="20"/>
          <w:lang w:eastAsia="sk-SK"/>
        </w:rPr>
        <w:t xml:space="preserve">V </w:t>
      </w:r>
      <w:r w:rsidRPr="00F6556A">
        <w:rPr>
          <w:rFonts w:eastAsia="Times New Roman" w:cstheme="minorHAnsi"/>
          <w:sz w:val="20"/>
          <w:szCs w:val="20"/>
          <w:lang w:eastAsia="sk-SK"/>
        </w:rPr>
        <w:t xml:space="preserve">prípade kombinácie systému zálohových platieb a systému </w:t>
      </w:r>
      <w:proofErr w:type="spellStart"/>
      <w:r w:rsidRPr="00F6556A">
        <w:rPr>
          <w:rFonts w:eastAsia="Times New Roman" w:cstheme="minorHAnsi"/>
          <w:sz w:val="20"/>
          <w:szCs w:val="20"/>
          <w:lang w:eastAsia="sk-SK"/>
        </w:rPr>
        <w:t>predfinancovania</w:t>
      </w:r>
      <w:proofErr w:type="spellEnd"/>
      <w:r w:rsidRPr="00F6556A">
        <w:rPr>
          <w:rFonts w:eastAsia="Times New Roman" w:cstheme="minorHAnsi"/>
          <w:sz w:val="20"/>
          <w:szCs w:val="20"/>
          <w:lang w:eastAsia="sk-SK"/>
        </w:rPr>
        <w:t xml:space="preserve"> (prípadne aj systému refundácie) sa výška maximálnej zálohovej platby vypočíta nasledovne: </w:t>
      </w:r>
    </w:p>
    <w:tbl>
      <w:tblPr>
        <w:tblStyle w:val="TableGrid"/>
        <w:tblW w:w="9044" w:type="dxa"/>
        <w:tblInd w:w="0" w:type="dxa"/>
        <w:tblCellMar>
          <w:top w:w="41" w:type="dxa"/>
          <w:right w:w="106" w:type="dxa"/>
        </w:tblCellMar>
        <w:tblLook w:val="04A0" w:firstRow="1" w:lastRow="0" w:firstColumn="1" w:lastColumn="0" w:noHBand="0" w:noVBand="1"/>
      </w:tblPr>
      <w:tblGrid>
        <w:gridCol w:w="3082"/>
        <w:gridCol w:w="459"/>
        <w:gridCol w:w="755"/>
        <w:gridCol w:w="430"/>
        <w:gridCol w:w="4318"/>
      </w:tblGrid>
      <w:tr w:rsidR="00F6556A" w:rsidRPr="00C10305" w14:paraId="13E0FFC6" w14:textId="77777777" w:rsidTr="00187DF0">
        <w:trPr>
          <w:trHeight w:val="1042"/>
        </w:trPr>
        <w:tc>
          <w:tcPr>
            <w:tcW w:w="3082" w:type="dxa"/>
            <w:tcBorders>
              <w:top w:val="nil"/>
              <w:left w:val="nil"/>
              <w:bottom w:val="nil"/>
              <w:right w:val="nil"/>
            </w:tcBorders>
            <w:shd w:val="clear" w:color="auto" w:fill="BFBFBF"/>
          </w:tcPr>
          <w:p w14:paraId="4837ED49" w14:textId="77777777" w:rsidR="00F6556A" w:rsidRPr="00C10305" w:rsidRDefault="00F6556A" w:rsidP="00187DF0">
            <w:pPr>
              <w:ind w:left="701" w:hanging="583"/>
              <w:rPr>
                <w:sz w:val="20"/>
                <w:szCs w:val="20"/>
              </w:rPr>
            </w:pPr>
          </w:p>
          <w:p w14:paraId="2496D99F" w14:textId="77777777" w:rsidR="00F6556A" w:rsidRPr="00C10305" w:rsidRDefault="00F6556A" w:rsidP="00187DF0">
            <w:pPr>
              <w:ind w:left="701" w:hanging="583"/>
              <w:rPr>
                <w:sz w:val="20"/>
                <w:szCs w:val="20"/>
              </w:rPr>
            </w:pPr>
            <w:r w:rsidRPr="00C10305">
              <w:rPr>
                <w:sz w:val="20"/>
                <w:szCs w:val="20"/>
              </w:rPr>
              <w:t xml:space="preserve">maximálna výška poskytnutej zálohovej platby  </w:t>
            </w:r>
          </w:p>
        </w:tc>
        <w:tc>
          <w:tcPr>
            <w:tcW w:w="459" w:type="dxa"/>
            <w:tcBorders>
              <w:top w:val="nil"/>
              <w:left w:val="nil"/>
              <w:bottom w:val="nil"/>
              <w:right w:val="nil"/>
            </w:tcBorders>
            <w:shd w:val="clear" w:color="auto" w:fill="BFBFBF"/>
          </w:tcPr>
          <w:p w14:paraId="4A2762E8" w14:textId="77777777" w:rsidR="00F6556A" w:rsidRPr="00C10305" w:rsidRDefault="00F6556A" w:rsidP="00187DF0">
            <w:pPr>
              <w:rPr>
                <w:sz w:val="20"/>
                <w:szCs w:val="20"/>
              </w:rPr>
            </w:pPr>
            <w:r w:rsidRPr="00C10305">
              <w:rPr>
                <w:sz w:val="20"/>
                <w:szCs w:val="20"/>
              </w:rPr>
              <w:t xml:space="preserve">= </w:t>
            </w:r>
          </w:p>
        </w:tc>
        <w:tc>
          <w:tcPr>
            <w:tcW w:w="755" w:type="dxa"/>
            <w:tcBorders>
              <w:top w:val="nil"/>
              <w:left w:val="nil"/>
              <w:bottom w:val="nil"/>
              <w:right w:val="nil"/>
            </w:tcBorders>
            <w:shd w:val="clear" w:color="auto" w:fill="BFBFBF"/>
          </w:tcPr>
          <w:p w14:paraId="640A3652" w14:textId="77777777" w:rsidR="00F6556A" w:rsidRPr="00C10305" w:rsidRDefault="00F6556A" w:rsidP="00187DF0">
            <w:pPr>
              <w:ind w:firstLine="84"/>
              <w:rPr>
                <w:sz w:val="20"/>
                <w:szCs w:val="20"/>
              </w:rPr>
            </w:pPr>
            <w:r w:rsidRPr="00C10305">
              <w:rPr>
                <w:sz w:val="20"/>
                <w:szCs w:val="20"/>
              </w:rPr>
              <w:t xml:space="preserve">0,8 resp. </w:t>
            </w:r>
          </w:p>
          <w:p w14:paraId="76D2D209" w14:textId="77777777" w:rsidR="00F6556A" w:rsidRPr="00C10305" w:rsidRDefault="00F6556A" w:rsidP="00187DF0">
            <w:pPr>
              <w:ind w:left="84"/>
              <w:rPr>
                <w:sz w:val="20"/>
                <w:szCs w:val="20"/>
              </w:rPr>
            </w:pPr>
            <w:r w:rsidRPr="00C10305">
              <w:rPr>
                <w:sz w:val="20"/>
                <w:szCs w:val="20"/>
              </w:rPr>
              <w:t xml:space="preserve">0,4 </w:t>
            </w:r>
          </w:p>
        </w:tc>
        <w:tc>
          <w:tcPr>
            <w:tcW w:w="430" w:type="dxa"/>
            <w:tcBorders>
              <w:top w:val="nil"/>
              <w:left w:val="nil"/>
              <w:bottom w:val="nil"/>
              <w:right w:val="nil"/>
            </w:tcBorders>
            <w:shd w:val="clear" w:color="auto" w:fill="BFBFBF"/>
          </w:tcPr>
          <w:p w14:paraId="10D092D7" w14:textId="77777777" w:rsidR="00F6556A" w:rsidRPr="00C10305" w:rsidRDefault="00F6556A" w:rsidP="00187DF0">
            <w:pPr>
              <w:rPr>
                <w:sz w:val="20"/>
                <w:szCs w:val="20"/>
              </w:rPr>
            </w:pPr>
          </w:p>
          <w:p w14:paraId="2C9E076A" w14:textId="77777777" w:rsidR="00F6556A" w:rsidRPr="00C10305" w:rsidRDefault="00F6556A" w:rsidP="00187DF0">
            <w:pPr>
              <w:rPr>
                <w:sz w:val="20"/>
                <w:szCs w:val="20"/>
              </w:rPr>
            </w:pPr>
            <w:r w:rsidRPr="00C10305">
              <w:rPr>
                <w:sz w:val="20"/>
                <w:szCs w:val="20"/>
              </w:rPr>
              <w:t xml:space="preserve">x </w:t>
            </w:r>
          </w:p>
        </w:tc>
        <w:tc>
          <w:tcPr>
            <w:tcW w:w="4318" w:type="dxa"/>
            <w:tcBorders>
              <w:top w:val="nil"/>
              <w:left w:val="nil"/>
              <w:bottom w:val="nil"/>
              <w:right w:val="nil"/>
            </w:tcBorders>
            <w:shd w:val="clear" w:color="auto" w:fill="BFBFBF"/>
          </w:tcPr>
          <w:p w14:paraId="458F4805" w14:textId="77777777" w:rsidR="00F6556A" w:rsidRPr="00C10305" w:rsidRDefault="00F6556A" w:rsidP="00187DF0">
            <w:pPr>
              <w:rPr>
                <w:sz w:val="20"/>
                <w:szCs w:val="20"/>
              </w:rPr>
            </w:pPr>
            <w:r w:rsidRPr="00C10305">
              <w:rPr>
                <w:sz w:val="20"/>
                <w:szCs w:val="20"/>
              </w:rPr>
              <w:t xml:space="preserve">celková suma identifikovaných typov výdavkov </w:t>
            </w:r>
          </w:p>
          <w:p w14:paraId="24CAD1D8" w14:textId="77777777" w:rsidR="00F6556A" w:rsidRPr="00C10305" w:rsidRDefault="00F6556A" w:rsidP="00187DF0">
            <w:pPr>
              <w:ind w:left="139" w:firstLine="43"/>
              <w:rPr>
                <w:sz w:val="20"/>
                <w:szCs w:val="20"/>
              </w:rPr>
            </w:pPr>
            <w:r w:rsidRPr="00C10305">
              <w:rPr>
                <w:sz w:val="20"/>
                <w:szCs w:val="20"/>
              </w:rPr>
              <w:t xml:space="preserve">(rozpočtových položiek projektu) určených na financovanie systémom zálohovej platby </w:t>
            </w:r>
          </w:p>
        </w:tc>
      </w:tr>
    </w:tbl>
    <w:p w14:paraId="39C0FA2A" w14:textId="77777777" w:rsidR="00F6556A" w:rsidRPr="00C10305" w:rsidRDefault="00F6556A" w:rsidP="00F6556A">
      <w:pPr>
        <w:spacing w:after="158"/>
        <w:ind w:left="283"/>
      </w:pPr>
    </w:p>
    <w:p w14:paraId="3B49EFAE" w14:textId="77777777" w:rsidR="00F6556A" w:rsidRPr="00F6556A" w:rsidRDefault="00F6556A" w:rsidP="00F6556A">
      <w:pPr>
        <w:numPr>
          <w:ilvl w:val="0"/>
          <w:numId w:val="28"/>
        </w:numPr>
        <w:spacing w:after="158"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Počas realizácie hlavných aktivít projektu je Poskytovateľ povinný prepočítať maximálnu výšku zálohovej platby vždy pri zmene: </w:t>
      </w:r>
    </w:p>
    <w:p w14:paraId="1E7CB88F" w14:textId="77777777" w:rsidR="00F6556A" w:rsidRPr="00F6556A" w:rsidRDefault="00F6556A" w:rsidP="00F6556A">
      <w:pPr>
        <w:numPr>
          <w:ilvl w:val="1"/>
          <w:numId w:val="26"/>
        </w:numPr>
        <w:spacing w:after="10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výšky nenávratného finančného príspevku a/alebo  </w:t>
      </w:r>
    </w:p>
    <w:p w14:paraId="31C11154" w14:textId="77777777" w:rsidR="00F6556A" w:rsidRPr="00F6556A" w:rsidRDefault="00F6556A" w:rsidP="00F6556A">
      <w:pPr>
        <w:numPr>
          <w:ilvl w:val="1"/>
          <w:numId w:val="26"/>
        </w:numPr>
        <w:spacing w:after="15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dĺžky realizácie aktivít projektu s vplyvom na výpočet (tzn. v prípade predĺženia realizácie aktivít projektu z dĺžky do 12 mesiacov a vrátane na viac ako 12 mesiacov) a/alebo </w:t>
      </w:r>
    </w:p>
    <w:p w14:paraId="018ECF95" w14:textId="00969D52" w:rsidR="00F6556A" w:rsidRPr="00F6556A" w:rsidRDefault="00F6556A" w:rsidP="00F6556A">
      <w:pPr>
        <w:numPr>
          <w:ilvl w:val="1"/>
          <w:numId w:val="26"/>
        </w:numPr>
        <w:spacing w:after="116" w:line="243"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systému financovania na kombináciu systému zálohových platieb a systému </w:t>
      </w:r>
      <w:proofErr w:type="spellStart"/>
      <w:r w:rsidRPr="00F6556A">
        <w:rPr>
          <w:rFonts w:eastAsia="Times New Roman" w:cstheme="minorHAnsi"/>
          <w:sz w:val="20"/>
          <w:szCs w:val="20"/>
          <w:lang w:eastAsia="sk-SK"/>
        </w:rPr>
        <w:t>predfinancovania</w:t>
      </w:r>
      <w:proofErr w:type="spellEnd"/>
      <w:r w:rsidRPr="00F6556A">
        <w:rPr>
          <w:rFonts w:eastAsia="Times New Roman" w:cstheme="minorHAnsi"/>
          <w:sz w:val="20"/>
          <w:szCs w:val="20"/>
          <w:lang w:eastAsia="sk-SK"/>
        </w:rPr>
        <w:t>,</w:t>
      </w:r>
      <w:r>
        <w:rPr>
          <w:rFonts w:eastAsia="Times New Roman" w:cstheme="minorHAnsi"/>
          <w:sz w:val="20"/>
          <w:szCs w:val="20"/>
          <w:lang w:eastAsia="sk-SK"/>
        </w:rPr>
        <w:t xml:space="preserve"> </w:t>
      </w:r>
      <w:r w:rsidRPr="00F6556A">
        <w:rPr>
          <w:rFonts w:eastAsia="Times New Roman" w:cstheme="minorHAnsi"/>
          <w:sz w:val="20"/>
          <w:szCs w:val="20"/>
          <w:lang w:eastAsia="sk-SK"/>
        </w:rPr>
        <w:t xml:space="preserve">pričom maximálna výška zálohovej platby sa prepočíta v zmysle bodu 3 pri predložení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v ktorej prijímateľ uvádza výšku nárokovanej zálohovej platby.  </w:t>
      </w:r>
    </w:p>
    <w:p w14:paraId="5EBE3369" w14:textId="77777777" w:rsidR="00F6556A" w:rsidRPr="00F6556A" w:rsidRDefault="00F6556A" w:rsidP="00F6556A">
      <w:pPr>
        <w:numPr>
          <w:ilvl w:val="0"/>
          <w:numId w:val="28"/>
        </w:numPr>
        <w:spacing w:after="10" w:line="276" w:lineRule="auto"/>
        <w:jc w:val="both"/>
        <w:rPr>
          <w:rFonts w:eastAsia="Times New Roman" w:cstheme="minorHAnsi"/>
          <w:sz w:val="20"/>
          <w:szCs w:val="20"/>
          <w:lang w:eastAsia="sk-SK"/>
        </w:rPr>
      </w:pPr>
      <w:r w:rsidRPr="00F6556A">
        <w:rPr>
          <w:rFonts w:eastAsia="Times New Roman" w:cstheme="minorHAnsi"/>
          <w:sz w:val="20"/>
          <w:szCs w:val="20"/>
          <w:lang w:eastAsia="sk-SK"/>
        </w:rPr>
        <w:lastRenderedPageBreak/>
        <w:t xml:space="preserve">V prípade, ak zálohová platba nebola poskytnutá v maximálnej možnej výške, Prijímateľ môže požiadať o ďalšiu zálohovú platbu vo výške súčtu sumy rovnajúcej sa rozdielu maximálnej výšky zálohovej platby a predchádzajúcich poskytnutých zálohových platieb a sumy Poskytovateľom schválených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 zúčtovanie zálohovej platby.  </w:t>
      </w:r>
    </w:p>
    <w:tbl>
      <w:tblPr>
        <w:tblW w:w="9395" w:type="dxa"/>
        <w:jc w:val="center"/>
        <w:tblLayout w:type="fixed"/>
        <w:tblLook w:val="04A0" w:firstRow="1" w:lastRow="0" w:firstColumn="1" w:lastColumn="0" w:noHBand="0" w:noVBand="1"/>
      </w:tblPr>
      <w:tblGrid>
        <w:gridCol w:w="441"/>
        <w:gridCol w:w="1172"/>
        <w:gridCol w:w="581"/>
        <w:gridCol w:w="1477"/>
        <w:gridCol w:w="439"/>
        <w:gridCol w:w="1321"/>
        <w:gridCol w:w="294"/>
        <w:gridCol w:w="3670"/>
      </w:tblGrid>
      <w:tr w:rsidR="00F6556A" w:rsidRPr="00C10305" w14:paraId="08B5D309" w14:textId="77777777" w:rsidTr="00187DF0">
        <w:trPr>
          <w:trHeight w:val="199"/>
          <w:jc w:val="center"/>
        </w:trPr>
        <w:tc>
          <w:tcPr>
            <w:tcW w:w="441" w:type="dxa"/>
            <w:shd w:val="clear" w:color="auto" w:fill="BFBFBF" w:themeFill="background1" w:themeFillShade="BF"/>
            <w:vAlign w:val="center"/>
          </w:tcPr>
          <w:p w14:paraId="41C72A66" w14:textId="77777777" w:rsidR="00F6556A" w:rsidRPr="00C10305" w:rsidRDefault="00F6556A" w:rsidP="00187DF0">
            <w:pPr>
              <w:spacing w:after="0" w:line="240" w:lineRule="auto"/>
              <w:ind w:left="37"/>
              <w:jc w:val="center"/>
              <w:rPr>
                <w:sz w:val="20"/>
                <w:szCs w:val="20"/>
              </w:rPr>
            </w:pPr>
            <w:r w:rsidRPr="00C10305">
              <w:rPr>
                <w:sz w:val="20"/>
                <w:szCs w:val="20"/>
              </w:rPr>
              <w:t>(</w:t>
            </w:r>
          </w:p>
        </w:tc>
        <w:tc>
          <w:tcPr>
            <w:tcW w:w="1172" w:type="dxa"/>
            <w:shd w:val="clear" w:color="auto" w:fill="BFBFBF" w:themeFill="background1" w:themeFillShade="BF"/>
            <w:vAlign w:val="center"/>
          </w:tcPr>
          <w:p w14:paraId="10B25589" w14:textId="77777777" w:rsidR="00F6556A" w:rsidRPr="00C10305" w:rsidRDefault="00F6556A" w:rsidP="00187DF0">
            <w:pPr>
              <w:spacing w:after="0" w:line="240" w:lineRule="auto"/>
              <w:jc w:val="center"/>
              <w:rPr>
                <w:sz w:val="20"/>
                <w:szCs w:val="20"/>
              </w:rPr>
            </w:pPr>
            <w:r w:rsidRPr="00C10305">
              <w:rPr>
                <w:sz w:val="20"/>
                <w:szCs w:val="20"/>
              </w:rPr>
              <w:t xml:space="preserve">maximálna výška zálohovej platby </w:t>
            </w:r>
          </w:p>
        </w:tc>
        <w:tc>
          <w:tcPr>
            <w:tcW w:w="581" w:type="dxa"/>
            <w:shd w:val="clear" w:color="auto" w:fill="BFBFBF" w:themeFill="background1" w:themeFillShade="BF"/>
            <w:vAlign w:val="center"/>
          </w:tcPr>
          <w:p w14:paraId="24883161" w14:textId="77777777" w:rsidR="00F6556A" w:rsidRPr="00C10305" w:rsidRDefault="00F6556A" w:rsidP="00F6556A">
            <w:pPr>
              <w:pStyle w:val="Odsekzoznamu"/>
              <w:numPr>
                <w:ilvl w:val="0"/>
                <w:numId w:val="27"/>
              </w:numPr>
              <w:spacing w:after="0" w:line="240" w:lineRule="auto"/>
              <w:contextualSpacing w:val="0"/>
              <w:jc w:val="center"/>
              <w:rPr>
                <w:sz w:val="20"/>
                <w:szCs w:val="20"/>
              </w:rPr>
            </w:pPr>
          </w:p>
        </w:tc>
        <w:tc>
          <w:tcPr>
            <w:tcW w:w="1477" w:type="dxa"/>
            <w:shd w:val="clear" w:color="auto" w:fill="BFBFBF" w:themeFill="background1" w:themeFillShade="BF"/>
            <w:vAlign w:val="center"/>
          </w:tcPr>
          <w:p w14:paraId="17DB0A17" w14:textId="77777777" w:rsidR="00F6556A" w:rsidRPr="00C10305" w:rsidRDefault="00F6556A" w:rsidP="00187DF0">
            <w:pPr>
              <w:spacing w:after="0" w:line="240" w:lineRule="auto"/>
              <w:ind w:right="-107"/>
              <w:jc w:val="center"/>
              <w:rPr>
                <w:sz w:val="20"/>
                <w:szCs w:val="20"/>
              </w:rPr>
            </w:pPr>
            <w:r w:rsidRPr="00C10305">
              <w:rPr>
                <w:rFonts w:cs="Arial"/>
                <w:sz w:val="20"/>
                <w:szCs w:val="20"/>
              </w:rPr>
              <w:t>∑poskytnutých zálohových platieb</w:t>
            </w:r>
          </w:p>
        </w:tc>
        <w:tc>
          <w:tcPr>
            <w:tcW w:w="439" w:type="dxa"/>
            <w:shd w:val="clear" w:color="auto" w:fill="BFBFBF" w:themeFill="background1" w:themeFillShade="BF"/>
            <w:vAlign w:val="center"/>
          </w:tcPr>
          <w:p w14:paraId="491EE281" w14:textId="77777777" w:rsidR="00F6556A" w:rsidRPr="00C10305" w:rsidRDefault="00F6556A" w:rsidP="00187DF0">
            <w:pPr>
              <w:spacing w:after="0" w:line="240" w:lineRule="auto"/>
              <w:jc w:val="center"/>
              <w:rPr>
                <w:rFonts w:cs="Arial"/>
                <w:sz w:val="20"/>
                <w:szCs w:val="20"/>
              </w:rPr>
            </w:pPr>
            <w:r w:rsidRPr="00C10305">
              <w:rPr>
                <w:rFonts w:cs="Arial"/>
                <w:sz w:val="20"/>
                <w:szCs w:val="20"/>
              </w:rPr>
              <w:t>) +</w:t>
            </w:r>
          </w:p>
        </w:tc>
        <w:tc>
          <w:tcPr>
            <w:tcW w:w="1321" w:type="dxa"/>
            <w:shd w:val="clear" w:color="auto" w:fill="BFBFBF" w:themeFill="background1" w:themeFillShade="BF"/>
            <w:vAlign w:val="center"/>
          </w:tcPr>
          <w:p w14:paraId="40E45A03" w14:textId="77777777" w:rsidR="00F6556A" w:rsidRPr="00C10305" w:rsidRDefault="00F6556A" w:rsidP="00187DF0">
            <w:pPr>
              <w:spacing w:after="0" w:line="240" w:lineRule="auto"/>
              <w:jc w:val="center"/>
              <w:rPr>
                <w:rFonts w:cs="Arial"/>
                <w:sz w:val="20"/>
                <w:szCs w:val="20"/>
              </w:rPr>
            </w:pPr>
            <w:r w:rsidRPr="00C10305">
              <w:rPr>
                <w:rFonts w:cs="Arial"/>
                <w:sz w:val="20"/>
                <w:szCs w:val="20"/>
              </w:rPr>
              <w:t xml:space="preserve">∑ </w:t>
            </w:r>
            <w:proofErr w:type="spellStart"/>
            <w:r w:rsidRPr="00C10305">
              <w:rPr>
                <w:rFonts w:cs="Arial"/>
                <w:sz w:val="20"/>
                <w:szCs w:val="20"/>
              </w:rPr>
              <w:t>ŽoP</w:t>
            </w:r>
            <w:proofErr w:type="spellEnd"/>
            <w:r w:rsidRPr="00C10305">
              <w:rPr>
                <w:rFonts w:cs="Arial"/>
                <w:sz w:val="20"/>
                <w:szCs w:val="20"/>
              </w:rPr>
              <w:t xml:space="preserve"> (ZZP) schválené RO</w:t>
            </w:r>
          </w:p>
        </w:tc>
        <w:tc>
          <w:tcPr>
            <w:tcW w:w="294" w:type="dxa"/>
            <w:shd w:val="clear" w:color="auto" w:fill="BFBFBF" w:themeFill="background1" w:themeFillShade="BF"/>
            <w:vAlign w:val="center"/>
          </w:tcPr>
          <w:p w14:paraId="135DF531" w14:textId="77777777" w:rsidR="00F6556A" w:rsidRPr="00C10305" w:rsidRDefault="00F6556A" w:rsidP="00187DF0">
            <w:pPr>
              <w:spacing w:after="0" w:line="240" w:lineRule="auto"/>
              <w:jc w:val="center"/>
              <w:rPr>
                <w:sz w:val="20"/>
                <w:szCs w:val="20"/>
              </w:rPr>
            </w:pPr>
            <w:r w:rsidRPr="00C10305">
              <w:rPr>
                <w:rFonts w:cs="Arial"/>
                <w:sz w:val="20"/>
                <w:szCs w:val="20"/>
              </w:rPr>
              <w:t>≤</w:t>
            </w:r>
          </w:p>
        </w:tc>
        <w:tc>
          <w:tcPr>
            <w:tcW w:w="3670" w:type="dxa"/>
            <w:shd w:val="clear" w:color="auto" w:fill="BFBFBF" w:themeFill="background1" w:themeFillShade="BF"/>
            <w:vAlign w:val="center"/>
          </w:tcPr>
          <w:p w14:paraId="169412F3" w14:textId="77777777" w:rsidR="00F6556A" w:rsidRPr="00C10305" w:rsidRDefault="00F6556A" w:rsidP="00187DF0">
            <w:pPr>
              <w:spacing w:after="0" w:line="240" w:lineRule="auto"/>
              <w:jc w:val="center"/>
              <w:rPr>
                <w:rFonts w:cs="Arial"/>
                <w:sz w:val="20"/>
                <w:szCs w:val="20"/>
              </w:rPr>
            </w:pPr>
            <w:r w:rsidRPr="00C10305">
              <w:rPr>
                <w:rFonts w:cs="Arial"/>
                <w:sz w:val="20"/>
                <w:szCs w:val="20"/>
              </w:rPr>
              <w:t>80 %/40 %</w:t>
            </w:r>
          </w:p>
          <w:p w14:paraId="49A7A5F4" w14:textId="77777777" w:rsidR="00F6556A" w:rsidRPr="00C10305" w:rsidRDefault="00F6556A" w:rsidP="00187DF0">
            <w:pPr>
              <w:spacing w:after="0" w:line="240" w:lineRule="auto"/>
              <w:jc w:val="center"/>
              <w:rPr>
                <w:rFonts w:cs="Arial"/>
                <w:sz w:val="20"/>
                <w:szCs w:val="20"/>
              </w:rPr>
            </w:pPr>
            <w:r w:rsidRPr="00C10305">
              <w:rPr>
                <w:rFonts w:cs="Arial"/>
                <w:sz w:val="20"/>
                <w:szCs w:val="20"/>
              </w:rPr>
              <w:t xml:space="preserve"> nenávratného finančného príspevku resp. </w:t>
            </w:r>
          </w:p>
          <w:p w14:paraId="3F966BE4" w14:textId="77777777" w:rsidR="00F6556A" w:rsidRPr="00C10305" w:rsidRDefault="00F6556A" w:rsidP="00187DF0">
            <w:pPr>
              <w:spacing w:after="0" w:line="240" w:lineRule="auto"/>
              <w:jc w:val="center"/>
              <w:rPr>
                <w:sz w:val="20"/>
                <w:szCs w:val="20"/>
              </w:rPr>
            </w:pPr>
            <w:r w:rsidRPr="00C10305">
              <w:rPr>
                <w:sz w:val="20"/>
                <w:szCs w:val="20"/>
              </w:rPr>
              <w:t>celkovej sumy identifikovaných typov výdavkov (rozpočtových položiek projektu) určených na financovanie systémom zálohovej platby</w:t>
            </w:r>
          </w:p>
        </w:tc>
      </w:tr>
    </w:tbl>
    <w:p w14:paraId="426DC581" w14:textId="77777777" w:rsidR="00F6556A" w:rsidRPr="00C10305" w:rsidRDefault="00F6556A" w:rsidP="00F6556A">
      <w:pPr>
        <w:spacing w:after="10"/>
        <w:ind w:left="283"/>
      </w:pPr>
    </w:p>
    <w:p w14:paraId="083EB969" w14:textId="1C721A1B" w:rsidR="00F6556A" w:rsidRPr="00F6556A" w:rsidRDefault="00F6556A" w:rsidP="00F6556A">
      <w:pPr>
        <w:pStyle w:val="Odsekzoznamu"/>
        <w:numPr>
          <w:ilvl w:val="0"/>
          <w:numId w:val="28"/>
        </w:numPr>
        <w:spacing w:after="146" w:line="276" w:lineRule="auto"/>
        <w:jc w:val="both"/>
        <w:rPr>
          <w:rFonts w:eastAsia="Times New Roman" w:cstheme="minorHAnsi"/>
          <w:sz w:val="20"/>
          <w:szCs w:val="20"/>
          <w:lang w:eastAsia="sk-SK"/>
        </w:rPr>
      </w:pPr>
      <w:r w:rsidRPr="00F6556A">
        <w:rPr>
          <w:rFonts w:eastAsia="Times New Roman" w:cstheme="minorHAnsi"/>
          <w:sz w:val="20"/>
          <w:szCs w:val="20"/>
          <w:lang w:eastAsia="sk-SK"/>
        </w:rPr>
        <w:t xml:space="preserve">V prípade, ak </w:t>
      </w:r>
      <w:r w:rsidRPr="00F6556A">
        <w:rPr>
          <w:rFonts w:eastAsia="Times New Roman" w:cstheme="minorHAnsi"/>
          <w:b/>
          <w:sz w:val="20"/>
          <w:szCs w:val="20"/>
          <w:lang w:eastAsia="sk-SK"/>
        </w:rPr>
        <w:t>prvá/predchádzajúca zálohová platba</w:t>
      </w:r>
      <w:r w:rsidRPr="00F6556A">
        <w:rPr>
          <w:rFonts w:eastAsia="Times New Roman" w:cstheme="minorHAnsi"/>
          <w:sz w:val="20"/>
          <w:szCs w:val="20"/>
          <w:lang w:eastAsia="sk-SK"/>
        </w:rPr>
        <w:t xml:space="preserve"> bola poskytnutá v maximálnej možnej výške a Prijímateľ si nárokuje poskytnutie ďalšej zálohovej platby, Poskytovateľ zabezpečí úhradu finančných prostriedkov po schválení </w:t>
      </w:r>
      <w:proofErr w:type="spellStart"/>
      <w:r w:rsidRPr="00F6556A">
        <w:rPr>
          <w:rFonts w:eastAsia="Times New Roman" w:cstheme="minorHAnsi"/>
          <w:sz w:val="20"/>
          <w:szCs w:val="20"/>
          <w:lang w:eastAsia="sk-SK"/>
        </w:rPr>
        <w:t>ŽoP</w:t>
      </w:r>
      <w:proofErr w:type="spellEnd"/>
      <w:r w:rsidRPr="00F6556A">
        <w:rPr>
          <w:rFonts w:eastAsia="Times New Roman" w:cstheme="minorHAnsi"/>
          <w:sz w:val="20"/>
          <w:szCs w:val="20"/>
          <w:lang w:eastAsia="sk-SK"/>
        </w:rPr>
        <w:t xml:space="preserve"> – zúčtovanie zálohovej platby Poskytovateľom. Poskytovateľ zodpovedá za stanovenie postupu, ktorý má zabrániť neoprávnenému vyplateniu zálohovej platby Prijímateľovi nad maximálny limit, ktorým môže Prijímateľ disponovať. Uvedené sa nevzťahuje na prípady definované v bode 1 tejto časti. </w:t>
      </w:r>
    </w:p>
    <w:p w14:paraId="4166A003" w14:textId="77777777" w:rsidR="00F6556A" w:rsidRDefault="00F6556A"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49A91749"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6EF1D43" w14:textId="77777777" w:rsidR="00726782" w:rsidRDefault="00726782" w:rsidP="00726782">
      <w:pPr>
        <w:pStyle w:val="Default"/>
        <w:jc w:val="center"/>
        <w:rPr>
          <w:sz w:val="23"/>
          <w:szCs w:val="23"/>
        </w:rPr>
      </w:pPr>
      <w:r>
        <w:rPr>
          <w:b/>
          <w:bCs/>
          <w:sz w:val="23"/>
          <w:szCs w:val="23"/>
        </w:rPr>
        <w:t>Etapa poskytnutia zálohovej platby</w:t>
      </w:r>
    </w:p>
    <w:p w14:paraId="4E429A0F"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A23565">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poskytovateľovi </w:t>
      </w:r>
      <w:r w:rsidRPr="00A23565">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sprievodného listu prijímateľ uvedie, na aký účel plánuje využiť poskytnutú zálohovú platbu (refundácia miezd, nákup HW a softwaru a podobne). Podporná dokumentácia sa pri poskytnutí zálohovej platby nepredkladá. </w:t>
      </w:r>
    </w:p>
    <w:p w14:paraId="6C1D2210"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(poskytnutie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30 </w:t>
      </w:r>
      <w:r w:rsidR="00A23565" w:rsidRPr="00A23565">
        <w:rPr>
          <w:rFonts w:asciiTheme="minorHAnsi" w:eastAsia="Times New Roman" w:hAnsiTheme="minorHAnsi" w:cstheme="minorHAnsi"/>
          <w:b/>
          <w:color w:val="auto"/>
          <w:sz w:val="20"/>
          <w:szCs w:val="20"/>
          <w:lang w:eastAsia="sk-SK"/>
        </w:rPr>
        <w:t xml:space="preserve">(tridsať) </w:t>
      </w:r>
      <w:r w:rsidRPr="00A23565">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podľa </w:t>
      </w:r>
      <w:r w:rsidRPr="00726782">
        <w:rPr>
          <w:rFonts w:asciiTheme="minorHAnsi" w:eastAsia="Times New Roman" w:hAnsiTheme="minorHAnsi" w:cstheme="minorHAnsi"/>
          <w:color w:val="auto"/>
          <w:sz w:val="20"/>
          <w:szCs w:val="20"/>
          <w:lang w:eastAsia="sk-SK"/>
        </w:rPr>
        <w:t xml:space="preserve">zákona o </w:t>
      </w:r>
      <w:r w:rsidR="00A23565">
        <w:rPr>
          <w:rFonts w:asciiTheme="minorHAnsi" w:eastAsia="Times New Roman" w:hAnsiTheme="minorHAnsi" w:cstheme="minorHAnsi"/>
          <w:color w:val="auto"/>
          <w:sz w:val="20"/>
          <w:szCs w:val="20"/>
          <w:lang w:eastAsia="sk-SK"/>
        </w:rPr>
        <w:t>finančnej kontrole a audite a Príručky k finančnému riadeniu fondov EÚ.</w:t>
      </w:r>
    </w:p>
    <w:p w14:paraId="34B0C03E"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A23565">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7BCBCAE2"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A23565">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resp. poskytovateľ zabezpečí informovanie prijímateľa. </w:t>
      </w:r>
    </w:p>
    <w:p w14:paraId="5433416D" w14:textId="77777777" w:rsidR="00726782" w:rsidRP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D61E038" w14:textId="77777777" w:rsidR="00726782" w:rsidRDefault="00726782" w:rsidP="00726782">
      <w:pPr>
        <w:pStyle w:val="Default"/>
        <w:jc w:val="center"/>
        <w:rPr>
          <w:rFonts w:asciiTheme="minorHAnsi" w:eastAsia="Times New Roman" w:hAnsiTheme="minorHAnsi" w:cstheme="minorHAnsi"/>
          <w:b/>
          <w:color w:val="auto"/>
          <w:sz w:val="22"/>
          <w:szCs w:val="20"/>
          <w:lang w:eastAsia="sk-SK"/>
        </w:rPr>
      </w:pPr>
      <w:r w:rsidRPr="00726782">
        <w:rPr>
          <w:rFonts w:asciiTheme="minorHAnsi" w:eastAsia="Times New Roman" w:hAnsiTheme="minorHAnsi" w:cstheme="minorHAnsi"/>
          <w:b/>
          <w:color w:val="auto"/>
          <w:sz w:val="22"/>
          <w:szCs w:val="20"/>
          <w:lang w:eastAsia="sk-SK"/>
        </w:rPr>
        <w:t>Etapa zúčtovania zálohovej platby</w:t>
      </w:r>
    </w:p>
    <w:p w14:paraId="3EE39438" w14:textId="77777777" w:rsidR="00726782" w:rsidRPr="00726782" w:rsidRDefault="00726782" w:rsidP="00726782">
      <w:pPr>
        <w:pStyle w:val="Default"/>
        <w:jc w:val="center"/>
        <w:rPr>
          <w:rFonts w:asciiTheme="minorHAnsi" w:eastAsia="Times New Roman" w:hAnsiTheme="minorHAnsi" w:cstheme="minorHAnsi"/>
          <w:b/>
          <w:color w:val="auto"/>
          <w:sz w:val="22"/>
          <w:szCs w:val="20"/>
          <w:lang w:eastAsia="sk-SK"/>
        </w:rPr>
      </w:pPr>
    </w:p>
    <w:p w14:paraId="3BB9F3F2" w14:textId="67635A76"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 poskytnutí zálohovej platby je prijímateľ povinný každú poskytnutú zálohovú platbu </w:t>
      </w:r>
      <w:r w:rsidRPr="00A23565">
        <w:rPr>
          <w:rFonts w:asciiTheme="minorHAnsi" w:eastAsia="Times New Roman" w:hAnsiTheme="minorHAnsi" w:cstheme="minorHAnsi"/>
          <w:b/>
          <w:color w:val="auto"/>
          <w:sz w:val="20"/>
          <w:szCs w:val="20"/>
          <w:lang w:eastAsia="sk-SK"/>
        </w:rPr>
        <w:t>priebežne zúčtovávať,</w:t>
      </w:r>
      <w:r w:rsidRPr="00726782">
        <w:rPr>
          <w:rFonts w:asciiTheme="minorHAnsi" w:eastAsia="Times New Roman" w:hAnsiTheme="minorHAnsi" w:cstheme="minorHAnsi"/>
          <w:color w:val="auto"/>
          <w:sz w:val="20"/>
          <w:szCs w:val="20"/>
          <w:lang w:eastAsia="sk-SK"/>
        </w:rPr>
        <w:t xml:space="preserve"> pričom </w:t>
      </w:r>
      <w:r w:rsidRPr="00A23565">
        <w:rPr>
          <w:rFonts w:asciiTheme="minorHAnsi" w:eastAsia="Times New Roman" w:hAnsiTheme="minorHAnsi" w:cstheme="minorHAnsi"/>
          <w:b/>
          <w:color w:val="auto"/>
          <w:sz w:val="20"/>
          <w:szCs w:val="20"/>
          <w:lang w:eastAsia="sk-SK"/>
        </w:rPr>
        <w:t>najneskôr do 12 mesiacov</w:t>
      </w:r>
      <w:r w:rsidRPr="00726782">
        <w:rPr>
          <w:rFonts w:asciiTheme="minorHAnsi" w:eastAsia="Times New Roman" w:hAnsiTheme="minorHAnsi" w:cstheme="minorHAnsi"/>
          <w:color w:val="auto"/>
          <w:sz w:val="20"/>
          <w:szCs w:val="20"/>
          <w:lang w:eastAsia="sk-SK"/>
        </w:rPr>
        <w:t xml:space="preserve"> odo dňa aktivácie rozpočtového opatrenia/pripísania finančných prostriedkov na účte prijímateľa je prijímateľ </w:t>
      </w:r>
      <w:r w:rsidRPr="00A23565">
        <w:rPr>
          <w:rFonts w:asciiTheme="minorHAnsi" w:eastAsia="Times New Roman" w:hAnsiTheme="minorHAnsi" w:cstheme="minorHAnsi"/>
          <w:b/>
          <w:color w:val="auto"/>
          <w:sz w:val="20"/>
          <w:szCs w:val="20"/>
          <w:lang w:eastAsia="sk-SK"/>
        </w:rPr>
        <w:t>povinný zúčtovať 100 % sumy každej poskytnutej zálohovej platby</w:t>
      </w:r>
      <w:r w:rsidRPr="00726782">
        <w:rPr>
          <w:rFonts w:asciiTheme="minorHAnsi" w:eastAsia="Times New Roman" w:hAnsiTheme="minorHAnsi" w:cstheme="minorHAnsi"/>
          <w:color w:val="auto"/>
          <w:sz w:val="20"/>
          <w:szCs w:val="20"/>
          <w:lang w:eastAsia="sk-SK"/>
        </w:rPr>
        <w:t>.</w:t>
      </w:r>
      <w:r w:rsidR="00F6556A">
        <w:rPr>
          <w:rFonts w:asciiTheme="minorHAnsi" w:eastAsia="Times New Roman" w:hAnsiTheme="minorHAnsi" w:cstheme="minorHAnsi"/>
          <w:color w:val="auto"/>
          <w:sz w:val="20"/>
          <w:szCs w:val="20"/>
          <w:lang w:eastAsia="sk-SK"/>
        </w:rPr>
        <w:t xml:space="preserve"> V prípade, </w:t>
      </w:r>
      <w:r w:rsidR="00F6556A" w:rsidRPr="00F6556A">
        <w:rPr>
          <w:rFonts w:asciiTheme="minorHAnsi" w:eastAsia="Times New Roman" w:hAnsiTheme="minorHAnsi" w:cstheme="minorHAnsi"/>
          <w:color w:val="auto"/>
          <w:sz w:val="20"/>
          <w:szCs w:val="20"/>
          <w:lang w:eastAsia="sk-SK"/>
        </w:rPr>
        <w:t>ak nedôjde k dodržaniu podmienky z</w:t>
      </w:r>
      <w:r w:rsidR="00BF336B">
        <w:rPr>
          <w:rFonts w:asciiTheme="minorHAnsi" w:eastAsia="Times New Roman" w:hAnsiTheme="minorHAnsi" w:cstheme="minorHAnsi"/>
          <w:color w:val="auto"/>
          <w:sz w:val="20"/>
          <w:szCs w:val="20"/>
          <w:lang w:eastAsia="sk-SK"/>
        </w:rPr>
        <w:t>účtovania zálohovej platby, je p</w:t>
      </w:r>
      <w:r w:rsidR="00F6556A" w:rsidRPr="00F6556A">
        <w:rPr>
          <w:rFonts w:asciiTheme="minorHAnsi" w:eastAsia="Times New Roman" w:hAnsiTheme="minorHAnsi" w:cstheme="minorHAnsi"/>
          <w:color w:val="auto"/>
          <w:sz w:val="20"/>
          <w:szCs w:val="20"/>
          <w:lang w:eastAsia="sk-SK"/>
        </w:rPr>
        <w:t xml:space="preserve">rijímateľ povinný </w:t>
      </w:r>
      <w:r w:rsidR="00BF336B">
        <w:rPr>
          <w:rFonts w:asciiTheme="minorHAnsi" w:eastAsia="Times New Roman" w:hAnsiTheme="minorHAnsi" w:cstheme="minorHAnsi"/>
          <w:color w:val="auto"/>
          <w:sz w:val="20"/>
          <w:szCs w:val="20"/>
          <w:lang w:eastAsia="sk-SK"/>
        </w:rPr>
        <w:t>vrátiť p</w:t>
      </w:r>
      <w:r w:rsidR="00F6556A" w:rsidRPr="00F6556A">
        <w:rPr>
          <w:rFonts w:asciiTheme="minorHAnsi" w:eastAsia="Times New Roman" w:hAnsiTheme="minorHAnsi" w:cstheme="minorHAnsi"/>
          <w:color w:val="auto"/>
          <w:sz w:val="20"/>
          <w:szCs w:val="20"/>
          <w:lang w:eastAsia="sk-SK"/>
        </w:rPr>
        <w:t>oskytovateľovi sumu nezúčtovaného rozdielu</w:t>
      </w:r>
      <w:r w:rsidR="00F6556A">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poskytovateľ môže zabezpečiť úhradu finančných prostriedkov až po schválení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poskytovateľom v relevantnej výške. </w:t>
      </w:r>
    </w:p>
    <w:p w14:paraId="67D06F51" w14:textId="77777777" w:rsidR="00A23565"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elektronicky </w:t>
      </w:r>
      <w:r w:rsidRPr="00A23565">
        <w:rPr>
          <w:rFonts w:asciiTheme="minorHAnsi" w:eastAsia="Times New Roman" w:hAnsiTheme="minorHAnsi" w:cstheme="minorHAnsi"/>
          <w:b/>
          <w:color w:val="auto"/>
          <w:sz w:val="20"/>
          <w:szCs w:val="20"/>
          <w:lang w:eastAsia="sk-SK"/>
        </w:rPr>
        <w:t>prostredníctvom ITMS</w:t>
      </w:r>
      <w:r w:rsidRPr="00726782">
        <w:rPr>
          <w:rFonts w:asciiTheme="minorHAnsi" w:eastAsia="Times New Roman" w:hAnsiTheme="minorHAnsi" w:cstheme="minorHAnsi"/>
          <w:color w:val="auto"/>
          <w:sz w:val="20"/>
          <w:szCs w:val="20"/>
          <w:lang w:eastAsia="sk-SK"/>
        </w:rPr>
        <w:t xml:space="preserve">. V rámci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prijímateľ uvedie nárokované finančné prostriedky podľa skupiny výdavkov v</w:t>
      </w:r>
      <w:r w:rsidR="00A23565">
        <w:rPr>
          <w:rFonts w:asciiTheme="minorHAnsi" w:eastAsia="Times New Roman" w:hAnsiTheme="minorHAnsi" w:cstheme="minorHAnsi"/>
          <w:color w:val="auto"/>
          <w:sz w:val="20"/>
          <w:szCs w:val="20"/>
          <w:lang w:eastAsia="sk-SK"/>
        </w:rPr>
        <w:t> podľa Zmluvy</w:t>
      </w:r>
      <w:r w:rsidRPr="00726782">
        <w:rPr>
          <w:rFonts w:asciiTheme="minorHAnsi" w:eastAsia="Times New Roman" w:hAnsiTheme="minorHAnsi" w:cstheme="minorHAnsi"/>
          <w:color w:val="auto"/>
          <w:sz w:val="20"/>
          <w:szCs w:val="20"/>
          <w:lang w:eastAsia="sk-SK"/>
        </w:rPr>
        <w:t xml:space="preserve">. </w:t>
      </w:r>
    </w:p>
    <w:p w14:paraId="424B5F8D" w14:textId="7988518E" w:rsidR="00726782" w:rsidRDefault="00726782" w:rsidP="00A23565">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predkladá dokumentáciu </w:t>
      </w:r>
      <w:r w:rsidR="00A23565">
        <w:rPr>
          <w:rFonts w:asciiTheme="minorHAnsi" w:eastAsia="Times New Roman" w:hAnsiTheme="minorHAnsi" w:cstheme="minorHAnsi"/>
          <w:color w:val="auto"/>
          <w:sz w:val="20"/>
          <w:szCs w:val="20"/>
          <w:lang w:eastAsia="sk-SK"/>
        </w:rPr>
        <w:t xml:space="preserve">definovanú </w:t>
      </w:r>
      <w:r w:rsidRPr="00726782">
        <w:rPr>
          <w:rFonts w:asciiTheme="minorHAnsi" w:eastAsia="Times New Roman" w:hAnsiTheme="minorHAnsi" w:cstheme="minorHAnsi"/>
          <w:color w:val="auto"/>
          <w:sz w:val="20"/>
          <w:szCs w:val="20"/>
          <w:lang w:eastAsia="sk-SK"/>
        </w:rPr>
        <w:t>v Prílohe č. 1 Pokyny k predkl</w:t>
      </w:r>
      <w:r w:rsidR="00A23565">
        <w:rPr>
          <w:rFonts w:asciiTheme="minorHAnsi" w:eastAsia="Times New Roman" w:hAnsiTheme="minorHAnsi" w:cstheme="minorHAnsi"/>
          <w:color w:val="auto"/>
          <w:sz w:val="20"/>
          <w:szCs w:val="20"/>
          <w:lang w:eastAsia="sk-SK"/>
        </w:rPr>
        <w:t xml:space="preserve">adaniu dokumentácie k </w:t>
      </w:r>
      <w:proofErr w:type="spellStart"/>
      <w:r w:rsidR="00A23565">
        <w:rPr>
          <w:rFonts w:asciiTheme="minorHAnsi" w:eastAsia="Times New Roman" w:hAnsiTheme="minorHAnsi" w:cstheme="minorHAnsi"/>
          <w:color w:val="auto"/>
          <w:sz w:val="20"/>
          <w:szCs w:val="20"/>
          <w:lang w:eastAsia="sk-SK"/>
        </w:rPr>
        <w:t>ŽoP</w:t>
      </w:r>
      <w:proofErr w:type="spellEnd"/>
      <w:r w:rsidR="00A23565">
        <w:rPr>
          <w:rFonts w:asciiTheme="minorHAnsi" w:eastAsia="Times New Roman" w:hAnsiTheme="minorHAnsi" w:cstheme="minorHAnsi"/>
          <w:color w:val="auto"/>
          <w:sz w:val="20"/>
          <w:szCs w:val="20"/>
          <w:lang w:eastAsia="sk-SK"/>
        </w:rPr>
        <w:t xml:space="preserve"> P</w:t>
      </w:r>
      <w:r w:rsidRPr="00726782">
        <w:rPr>
          <w:rFonts w:asciiTheme="minorHAnsi" w:eastAsia="Times New Roman" w:hAnsiTheme="minorHAnsi" w:cstheme="minorHAnsi"/>
          <w:color w:val="auto"/>
          <w:sz w:val="20"/>
          <w:szCs w:val="20"/>
          <w:lang w:eastAsia="sk-SK"/>
        </w:rPr>
        <w:t>ríručky pre prijímateľa</w:t>
      </w:r>
      <w:r w:rsidR="009E68F8">
        <w:rPr>
          <w:rFonts w:asciiTheme="minorHAnsi" w:eastAsia="Times New Roman" w:hAnsiTheme="minorHAnsi" w:cstheme="minorHAnsi"/>
          <w:color w:val="auto"/>
          <w:sz w:val="20"/>
          <w:szCs w:val="20"/>
          <w:lang w:eastAsia="sk-SK"/>
        </w:rPr>
        <w:t xml:space="preserve"> vydanej zo strany Riadiaceho orgánu, z</w:t>
      </w:r>
      <w:r w:rsidR="00A23565">
        <w:rPr>
          <w:rFonts w:asciiTheme="minorHAnsi" w:eastAsia="Times New Roman" w:hAnsiTheme="minorHAnsi" w:cstheme="minorHAnsi"/>
          <w:color w:val="auto"/>
          <w:sz w:val="20"/>
          <w:szCs w:val="20"/>
          <w:lang w:eastAsia="sk-SK"/>
        </w:rPr>
        <w:t xml:space="preserve">verejnenej na </w:t>
      </w:r>
      <w:hyperlink r:id="rId8" w:history="1">
        <w:r w:rsidR="00A23565" w:rsidRPr="00B471E1">
          <w:rPr>
            <w:rStyle w:val="Hypertextovprepojenie"/>
            <w:rFonts w:asciiTheme="minorHAnsi" w:eastAsia="Times New Roman" w:hAnsiTheme="minorHAnsi" w:cstheme="minorHAnsi"/>
            <w:sz w:val="20"/>
            <w:szCs w:val="20"/>
            <w:lang w:eastAsia="sk-SK"/>
          </w:rPr>
          <w:t>https://eurofondy.gov.sk/dokumenty-a-publikacie/metodicke-dokumenty/</w:t>
        </w:r>
      </w:hyperlink>
      <w:r w:rsidR="00A23565">
        <w:rPr>
          <w:rFonts w:asciiTheme="minorHAnsi" w:eastAsia="Times New Roman" w:hAnsiTheme="minorHAnsi" w:cstheme="minorHAnsi"/>
          <w:color w:val="auto"/>
          <w:sz w:val="20"/>
          <w:szCs w:val="20"/>
          <w:lang w:eastAsia="sk-SK"/>
        </w:rPr>
        <w:t xml:space="preserve">. </w:t>
      </w:r>
      <w:r w:rsidRPr="00726782">
        <w:rPr>
          <w:rFonts w:asciiTheme="minorHAnsi" w:eastAsia="Times New Roman" w:hAnsiTheme="minorHAnsi" w:cstheme="minorHAnsi"/>
          <w:color w:val="auto"/>
          <w:sz w:val="20"/>
          <w:szCs w:val="20"/>
          <w:lang w:eastAsia="sk-SK"/>
        </w:rPr>
        <w:t xml:space="preserve">Prijímateľ je oprávnený do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zahrnúť aj výdavky, ktoré uhradil pred d</w:t>
      </w:r>
      <w:bookmarkStart w:id="0" w:name="_GoBack"/>
      <w:bookmarkEnd w:id="0"/>
      <w:r w:rsidRPr="00726782">
        <w:rPr>
          <w:rFonts w:asciiTheme="minorHAnsi" w:eastAsia="Times New Roman" w:hAnsiTheme="minorHAnsi" w:cstheme="minorHAnsi"/>
          <w:color w:val="auto"/>
          <w:sz w:val="20"/>
          <w:szCs w:val="20"/>
          <w:lang w:eastAsia="sk-SK"/>
        </w:rPr>
        <w:t>ňom aktivácie rozpočtového opatrenia/pripísania finančných prostriedkov za zdroj EÚ a ŠR na spolufinancovanie na účte prijímateľa (</w:t>
      </w:r>
      <w:ins w:id="1" w:author="KH" w:date="2025-08-20T14:37:00Z">
        <w:r w:rsidR="00342A08">
          <w:rPr>
            <w:rFonts w:asciiTheme="minorHAnsi" w:eastAsia="Times New Roman" w:hAnsiTheme="minorHAnsi" w:cstheme="minorHAnsi"/>
            <w:color w:val="auto"/>
            <w:sz w:val="20"/>
            <w:szCs w:val="20"/>
            <w:lang w:eastAsia="sk-SK"/>
          </w:rPr>
          <w:t xml:space="preserve">uvedené sa nevzťahuje na </w:t>
        </w:r>
      </w:ins>
      <w:r w:rsidRPr="00726782">
        <w:rPr>
          <w:rFonts w:asciiTheme="minorHAnsi" w:eastAsia="Times New Roman" w:hAnsiTheme="minorHAnsi" w:cstheme="minorHAnsi"/>
          <w:color w:val="auto"/>
          <w:sz w:val="20"/>
          <w:szCs w:val="20"/>
          <w:lang w:eastAsia="sk-SK"/>
        </w:rPr>
        <w:t>prijímateľ</w:t>
      </w:r>
      <w:ins w:id="2" w:author="KH" w:date="2025-08-20T14:37:00Z">
        <w:r w:rsidR="00342A08">
          <w:rPr>
            <w:rFonts w:asciiTheme="minorHAnsi" w:eastAsia="Times New Roman" w:hAnsiTheme="minorHAnsi" w:cstheme="minorHAnsi"/>
            <w:color w:val="auto"/>
            <w:sz w:val="20"/>
            <w:szCs w:val="20"/>
            <w:lang w:eastAsia="sk-SK"/>
          </w:rPr>
          <w:t>a</w:t>
        </w:r>
      </w:ins>
      <w:r w:rsidRPr="00726782">
        <w:rPr>
          <w:rFonts w:asciiTheme="minorHAnsi" w:eastAsia="Times New Roman" w:hAnsiTheme="minorHAnsi" w:cstheme="minorHAnsi"/>
          <w:color w:val="auto"/>
          <w:sz w:val="20"/>
          <w:szCs w:val="20"/>
          <w:lang w:eastAsia="sk-SK"/>
        </w:rPr>
        <w:t xml:space="preserve"> štátna rozpočtová organizácia</w:t>
      </w:r>
      <w:ins w:id="3" w:author="KH" w:date="2025-08-20T14:37:00Z">
        <w:r w:rsidR="00342A08">
          <w:rPr>
            <w:rFonts w:asciiTheme="minorHAnsi" w:eastAsia="Times New Roman" w:hAnsiTheme="minorHAnsi" w:cstheme="minorHAnsi"/>
            <w:color w:val="auto"/>
            <w:sz w:val="20"/>
            <w:szCs w:val="20"/>
            <w:lang w:eastAsia="sk-SK"/>
          </w:rPr>
          <w:t>)</w:t>
        </w:r>
      </w:ins>
      <w:ins w:id="4" w:author="KH" w:date="2025-11-14T08:39:00Z">
        <w:r w:rsidR="00A44085">
          <w:rPr>
            <w:rStyle w:val="Odkaznapoznmkupodiarou"/>
            <w:rFonts w:asciiTheme="minorHAnsi" w:eastAsia="Times New Roman" w:hAnsiTheme="minorHAnsi" w:cstheme="minorHAnsi"/>
            <w:color w:val="auto"/>
            <w:sz w:val="20"/>
            <w:szCs w:val="20"/>
            <w:lang w:eastAsia="sk-SK"/>
          </w:rPr>
          <w:footnoteReference w:id="1"/>
        </w:r>
      </w:ins>
      <w:ins w:id="7" w:author="KH" w:date="2025-08-20T14:37:00Z">
        <w:r w:rsidR="00342A08">
          <w:rPr>
            <w:rFonts w:asciiTheme="minorHAnsi" w:eastAsia="Times New Roman" w:hAnsiTheme="minorHAnsi" w:cstheme="minorHAnsi"/>
            <w:color w:val="auto"/>
            <w:sz w:val="20"/>
            <w:szCs w:val="20"/>
            <w:lang w:eastAsia="sk-SK"/>
          </w:rPr>
          <w:t xml:space="preserve">. </w:t>
        </w:r>
      </w:ins>
      <w:del w:id="8" w:author="KH" w:date="2025-08-20T14:37:00Z">
        <w:r w:rsidRPr="00726782" w:rsidDel="00342A08">
          <w:rPr>
            <w:rFonts w:asciiTheme="minorHAnsi" w:eastAsia="Times New Roman" w:hAnsiTheme="minorHAnsi" w:cstheme="minorHAnsi"/>
            <w:color w:val="auto"/>
            <w:sz w:val="20"/>
            <w:szCs w:val="20"/>
            <w:lang w:eastAsia="sk-SK"/>
          </w:rPr>
          <w:delText xml:space="preserve"> môže predmetné uplatňovať len v rámci rozpočtového roka).</w:delText>
        </w:r>
      </w:del>
      <w:r w:rsidRPr="00726782">
        <w:rPr>
          <w:rFonts w:asciiTheme="minorHAnsi" w:eastAsia="Times New Roman" w:hAnsiTheme="minorHAnsi" w:cstheme="minorHAnsi"/>
          <w:color w:val="auto"/>
          <w:sz w:val="20"/>
          <w:szCs w:val="20"/>
          <w:lang w:eastAsia="sk-SK"/>
        </w:rPr>
        <w:t xml:space="preserve"> </w:t>
      </w:r>
    </w:p>
    <w:p w14:paraId="609D77FE"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lastRenderedPageBreak/>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80 </w:t>
      </w:r>
      <w:r w:rsidR="00A23565" w:rsidRPr="00A23565">
        <w:rPr>
          <w:rFonts w:asciiTheme="minorHAnsi" w:eastAsia="Times New Roman" w:hAnsiTheme="minorHAnsi" w:cstheme="minorHAnsi"/>
          <w:b/>
          <w:color w:val="auto"/>
          <w:sz w:val="20"/>
          <w:szCs w:val="20"/>
          <w:lang w:eastAsia="sk-SK"/>
        </w:rPr>
        <w:t xml:space="preserve">(osemdesiat) </w:t>
      </w:r>
      <w:r w:rsidRPr="00A23565">
        <w:rPr>
          <w:rFonts w:asciiTheme="minorHAnsi" w:eastAsia="Times New Roman" w:hAnsiTheme="minorHAnsi" w:cstheme="minorHAnsi"/>
          <w:b/>
          <w:color w:val="auto"/>
          <w:sz w:val="20"/>
          <w:szCs w:val="20"/>
          <w:lang w:eastAsia="sk-SK"/>
        </w:rPr>
        <w:t>kalendárnych dní</w:t>
      </w:r>
      <w:r w:rsidRPr="00726782">
        <w:rPr>
          <w:rFonts w:asciiTheme="minorHAnsi" w:eastAsia="Times New Roman" w:hAnsiTheme="minorHAnsi" w:cstheme="minorHAnsi"/>
          <w:color w:val="auto"/>
          <w:sz w:val="20"/>
          <w:szCs w:val="20"/>
          <w:lang w:eastAsia="sk-SK"/>
        </w:rPr>
        <w:t xml:space="preserve"> 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v zmysle</w:t>
      </w:r>
      <w:r w:rsidR="00A23565">
        <w:rPr>
          <w:rFonts w:asciiTheme="minorHAnsi" w:eastAsia="Times New Roman" w:hAnsiTheme="minorHAnsi" w:cstheme="minorHAnsi"/>
          <w:color w:val="auto"/>
          <w:sz w:val="20"/>
          <w:szCs w:val="20"/>
          <w:lang w:eastAsia="sk-SK"/>
        </w:rPr>
        <w:t xml:space="preserve"> zákona o finančnej kontrole a Príručky k finančnému riadeniu fondov EÚ.</w:t>
      </w:r>
    </w:p>
    <w:p w14:paraId="141127F6"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w:t>
      </w:r>
      <w:r w:rsidR="00A23565">
        <w:rPr>
          <w:rFonts w:asciiTheme="minorHAnsi" w:eastAsia="Times New Roman" w:hAnsiTheme="minorHAnsi" w:cstheme="minorHAnsi"/>
          <w:color w:val="auto"/>
          <w:sz w:val="20"/>
          <w:szCs w:val="20"/>
          <w:lang w:eastAsia="sk-SK"/>
        </w:rPr>
        <w:t>ade zistenia nedostatkov vyzve</w:t>
      </w:r>
      <w:r w:rsidRPr="00726782">
        <w:rPr>
          <w:rFonts w:asciiTheme="minorHAnsi" w:eastAsia="Times New Roman" w:hAnsiTheme="minorHAnsi" w:cstheme="minorHAnsi"/>
          <w:color w:val="auto"/>
          <w:sz w:val="20"/>
          <w:szCs w:val="20"/>
          <w:lang w:eastAsia="sk-SK"/>
        </w:rPr>
        <w:t xml:space="preserve"> 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7136D64A"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5FC7D17D"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ak prijímateľ najneskôr do skončenia lehoty na zúčtovanie poskytnutej zálohovej platby nedodrží podmienky stanovené na zúčtovanie poskytnutej zálohovej platby (nepredloží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(zúčtovanie zálohovej platby) v objeme dostatočnom na zúčtovanie každej jednej poskytnutej zálohovej platby), je povinný najneskôr do </w:t>
      </w:r>
      <w:r w:rsidRPr="00A23565">
        <w:rPr>
          <w:rFonts w:asciiTheme="minorHAnsi" w:eastAsia="Times New Roman" w:hAnsiTheme="minorHAnsi" w:cstheme="minorHAnsi"/>
          <w:b/>
          <w:color w:val="auto"/>
          <w:sz w:val="20"/>
          <w:szCs w:val="20"/>
          <w:lang w:eastAsia="sk-SK"/>
        </w:rPr>
        <w:t xml:space="preserve">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vrátiť nezúčtovaný rozdiel zálohovej platby. </w:t>
      </w:r>
    </w:p>
    <w:p w14:paraId="0FBC84F3"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vrátenia sumy nezúčtovaného rozdielu z vlastnej iniciatívy prijímateľa, prijímateľ pred zrealizovaním úhrady finančných prostriedkov oznámi poskytovateľovi výšku vrátenia nezúčtovaného rozdielu prostredníctvom verejnej časti ITMS (v prípade potreby si prijímateľ sumy na vrátenie za jednotlivé zdroje financovania vopred odsúhlasí s poskytovateľom). Zároveň </w:t>
      </w:r>
      <w:r w:rsidRPr="00A23565">
        <w:rPr>
          <w:rFonts w:asciiTheme="minorHAnsi" w:eastAsia="Times New Roman" w:hAnsiTheme="minorHAnsi" w:cstheme="minorHAnsi"/>
          <w:b/>
          <w:color w:val="auto"/>
          <w:sz w:val="20"/>
          <w:szCs w:val="20"/>
          <w:lang w:eastAsia="sk-SK"/>
        </w:rPr>
        <w:t xml:space="preserve">najneskôr do 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 sumu nezúčtovaného rozdielu poskytovateľovi. Pri realizácii úhrady prijímateľ uvedie správny, automaticky ITMS generovaný variabilný symbol. Vo vzťahu k sledovaniu povinnosti zúčtovania poskytnutej zálohovej platby, bude možné akceptovať vrátenie sumy nezúčtovaného rozdielu poskytovateľovi prijímateľom z vlastnej iniciatívy, iba v prípade, ak platba obsahuje správny, automaticky ITMS generovaný variabilný symbol. V opačnom prípade bude platba vrátená </w:t>
      </w:r>
      <w:r w:rsidR="006466B7">
        <w:rPr>
          <w:rFonts w:asciiTheme="minorHAnsi" w:eastAsia="Times New Roman" w:hAnsiTheme="minorHAnsi" w:cstheme="minorHAnsi"/>
          <w:color w:val="auto"/>
          <w:sz w:val="20"/>
          <w:szCs w:val="20"/>
          <w:lang w:eastAsia="sk-SK"/>
        </w:rPr>
        <w:t xml:space="preserve">sprostredkovateľským </w:t>
      </w:r>
      <w:r w:rsidRPr="00726782">
        <w:rPr>
          <w:rFonts w:asciiTheme="minorHAnsi" w:eastAsia="Times New Roman" w:hAnsiTheme="minorHAnsi" w:cstheme="minorHAnsi"/>
          <w:color w:val="auto"/>
          <w:sz w:val="20"/>
          <w:szCs w:val="20"/>
          <w:lang w:eastAsia="sk-SK"/>
        </w:rPr>
        <w:t>orgánom ako mylná platba.</w:t>
      </w:r>
    </w:p>
    <w:p w14:paraId="4E451E44" w14:textId="77777777" w:rsid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CA6F530" w14:textId="77777777" w:rsidR="00726782" w:rsidRDefault="00726782" w:rsidP="00726782">
      <w:pPr>
        <w:pStyle w:val="Default"/>
        <w:jc w:val="center"/>
        <w:rPr>
          <w:b/>
          <w:bCs/>
          <w:sz w:val="23"/>
          <w:szCs w:val="23"/>
        </w:rPr>
      </w:pPr>
      <w:r>
        <w:rPr>
          <w:b/>
          <w:bCs/>
          <w:sz w:val="23"/>
          <w:szCs w:val="23"/>
        </w:rPr>
        <w:t>Systém refundácie</w:t>
      </w:r>
    </w:p>
    <w:p w14:paraId="3C190E26" w14:textId="77777777" w:rsidR="00A23565" w:rsidRDefault="00A23565" w:rsidP="00726782">
      <w:pPr>
        <w:pStyle w:val="Default"/>
        <w:jc w:val="center"/>
        <w:rPr>
          <w:sz w:val="23"/>
          <w:szCs w:val="23"/>
        </w:rPr>
      </w:pPr>
    </w:p>
    <w:p w14:paraId="2840AE3C"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Systém refundácie sú oprávnení využívať všetci prijímatelia</w:t>
      </w:r>
      <w:r w:rsidR="00EA583E">
        <w:rPr>
          <w:rFonts w:asciiTheme="minorHAnsi" w:eastAsia="Times New Roman" w:hAnsiTheme="minorHAnsi" w:cstheme="minorHAnsi"/>
          <w:color w:val="auto"/>
          <w:sz w:val="20"/>
          <w:szCs w:val="20"/>
          <w:lang w:eastAsia="sk-SK"/>
        </w:rPr>
        <w:t xml:space="preserve"> </w:t>
      </w:r>
      <w:r w:rsidR="00EA583E" w:rsidRPr="00EA583E">
        <w:rPr>
          <w:rFonts w:asciiTheme="minorHAnsi" w:eastAsia="Times New Roman" w:hAnsiTheme="minorHAnsi" w:cstheme="minorHAnsi"/>
          <w:color w:val="auto"/>
          <w:sz w:val="20"/>
          <w:szCs w:val="20"/>
          <w:lang w:eastAsia="sk-SK"/>
        </w:rPr>
        <w:t>vrátane prijímateľov finančných nástrojov</w:t>
      </w:r>
      <w:r w:rsidRPr="00726782">
        <w:rPr>
          <w:rFonts w:asciiTheme="minorHAnsi" w:eastAsia="Times New Roman" w:hAnsiTheme="minorHAnsi" w:cstheme="minorHAnsi"/>
          <w:color w:val="auto"/>
          <w:sz w:val="20"/>
          <w:szCs w:val="20"/>
          <w:lang w:eastAsia="sk-SK"/>
        </w:rPr>
        <w:t xml:space="preserve">. </w:t>
      </w:r>
      <w:r w:rsidRPr="00A23565">
        <w:rPr>
          <w:rFonts w:asciiTheme="minorHAnsi" w:eastAsia="Times New Roman" w:hAnsiTheme="minorHAnsi" w:cstheme="minorHAnsi"/>
          <w:b/>
          <w:color w:val="auto"/>
          <w:sz w:val="20"/>
          <w:szCs w:val="20"/>
          <w:lang w:eastAsia="sk-SK"/>
        </w:rPr>
        <w:t>Pri systéme refundácie sa prostriedky EÚ a ŠR na spolufinancovanie preplácajú v pomere stanovenom na projekt na základe skutočne vynaložených výdavkov prijímateľom</w:t>
      </w:r>
      <w:r w:rsidRPr="00726782">
        <w:rPr>
          <w:rFonts w:asciiTheme="minorHAnsi" w:eastAsia="Times New Roman" w:hAnsiTheme="minorHAnsi" w:cstheme="minorHAnsi"/>
          <w:color w:val="auto"/>
          <w:sz w:val="20"/>
          <w:szCs w:val="20"/>
          <w:lang w:eastAsia="sk-SK"/>
        </w:rPr>
        <w:t>, tzn. že prijímateľ je povinný realizovať výdavky najskôr z vlastných zdrojov</w:t>
      </w:r>
      <w:r w:rsidR="00A066B9">
        <w:rPr>
          <w:rStyle w:val="Odkaznapoznmkupodiarou"/>
          <w:rFonts w:asciiTheme="minorHAnsi" w:eastAsia="Times New Roman" w:hAnsiTheme="minorHAnsi" w:cstheme="minorHAnsi"/>
          <w:color w:val="auto"/>
          <w:sz w:val="20"/>
          <w:szCs w:val="20"/>
          <w:lang w:eastAsia="sk-SK"/>
        </w:rPr>
        <w:footnoteReference w:id="2"/>
      </w:r>
      <w:r w:rsidRPr="00726782">
        <w:rPr>
          <w:rFonts w:asciiTheme="minorHAnsi" w:eastAsia="Times New Roman" w:hAnsiTheme="minorHAnsi" w:cstheme="minorHAnsi"/>
          <w:color w:val="auto"/>
          <w:sz w:val="20"/>
          <w:szCs w:val="20"/>
          <w:lang w:eastAsia="sk-SK"/>
        </w:rPr>
        <w:t xml:space="preserve"> a tie mu budú pri jednotlivých platbách refundované v pomernej výške. Každá platba prijímateľovi z prostriedkov EÚ a ŠR na spolufinancovanie je realizovaná len do výšky súčtu pomeru prostriedkov EÚ a ŠR na spolufinancovanie schváleného na projekt. </w:t>
      </w:r>
    </w:p>
    <w:p w14:paraId="5468F2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F247B8">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poskytovateľovi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w:t>
      </w:r>
      <w:r w:rsidRPr="00F247B8">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formulára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prijímateľ uvedie nárokované finančné prostriedky podľa skupiny výdavkov </w:t>
      </w:r>
      <w:r w:rsidR="00F247B8">
        <w:rPr>
          <w:rFonts w:asciiTheme="minorHAnsi" w:eastAsia="Times New Roman" w:hAnsiTheme="minorHAnsi" w:cstheme="minorHAnsi"/>
          <w:color w:val="auto"/>
          <w:sz w:val="20"/>
          <w:szCs w:val="20"/>
          <w:lang w:eastAsia="sk-SK"/>
        </w:rPr>
        <w:t xml:space="preserve">podľa Zmluvy. </w:t>
      </w:r>
      <w:r w:rsidRPr="00726782">
        <w:rPr>
          <w:rFonts w:asciiTheme="minorHAnsi" w:eastAsia="Times New Roman" w:hAnsiTheme="minorHAnsi" w:cstheme="minorHAnsi"/>
          <w:color w:val="auto"/>
          <w:sz w:val="20"/>
          <w:szCs w:val="20"/>
          <w:lang w:eastAsia="sk-SK"/>
        </w:rPr>
        <w:t xml:space="preserve"> </w:t>
      </w:r>
    </w:p>
    <w:p w14:paraId="593AC60E"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žiadosťou o platbu predkladá dokumentáciu definovanú </w:t>
      </w:r>
      <w:r w:rsidR="00F247B8">
        <w:rPr>
          <w:rFonts w:asciiTheme="minorHAnsi" w:eastAsia="Times New Roman" w:hAnsiTheme="minorHAnsi" w:cstheme="minorHAnsi"/>
          <w:color w:val="auto"/>
          <w:sz w:val="20"/>
          <w:szCs w:val="20"/>
          <w:lang w:eastAsia="sk-SK"/>
        </w:rPr>
        <w:t>v príručke pre prijímateľa</w:t>
      </w:r>
      <w:r w:rsidRPr="00726782">
        <w:rPr>
          <w:rFonts w:asciiTheme="minorHAnsi" w:eastAsia="Times New Roman" w:hAnsiTheme="minorHAnsi" w:cstheme="minorHAnsi"/>
          <w:color w:val="auto"/>
          <w:sz w:val="20"/>
          <w:szCs w:val="20"/>
          <w:lang w:eastAsia="sk-SK"/>
        </w:rPr>
        <w:t xml:space="preserve"> a v Prílohe č. 1 Pokyny k pr</w:t>
      </w:r>
      <w:r w:rsidR="00F247B8">
        <w:rPr>
          <w:rFonts w:asciiTheme="minorHAnsi" w:eastAsia="Times New Roman" w:hAnsiTheme="minorHAnsi" w:cstheme="minorHAnsi"/>
          <w:color w:val="auto"/>
          <w:sz w:val="20"/>
          <w:szCs w:val="20"/>
          <w:lang w:eastAsia="sk-SK"/>
        </w:rPr>
        <w:t>edkladaniu dokumentácie k </w:t>
      </w:r>
      <w:proofErr w:type="spellStart"/>
      <w:r w:rsidR="00F247B8">
        <w:rPr>
          <w:rFonts w:asciiTheme="minorHAnsi" w:eastAsia="Times New Roman" w:hAnsiTheme="minorHAnsi" w:cstheme="minorHAnsi"/>
          <w:color w:val="auto"/>
          <w:sz w:val="20"/>
          <w:szCs w:val="20"/>
          <w:lang w:eastAsia="sk-SK"/>
        </w:rPr>
        <w:t>ŽoP</w:t>
      </w:r>
      <w:proofErr w:type="spellEnd"/>
      <w:r w:rsidR="00F247B8">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w:t>
      </w:r>
    </w:p>
    <w:p w14:paraId="3ECCED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poskytovateľ zabezpečí v lehote najneskôr </w:t>
      </w:r>
      <w:r w:rsidRPr="00F247B8">
        <w:rPr>
          <w:rFonts w:asciiTheme="minorHAnsi" w:eastAsia="Times New Roman" w:hAnsiTheme="minorHAnsi" w:cstheme="minorHAnsi"/>
          <w:b/>
          <w:color w:val="auto"/>
          <w:sz w:val="20"/>
          <w:szCs w:val="20"/>
          <w:lang w:eastAsia="sk-SK"/>
        </w:rPr>
        <w:t xml:space="preserve">do 80 </w:t>
      </w:r>
      <w:r w:rsidR="00F247B8" w:rsidRPr="00F247B8">
        <w:rPr>
          <w:rFonts w:asciiTheme="minorHAnsi" w:eastAsia="Times New Roman" w:hAnsiTheme="minorHAnsi" w:cstheme="minorHAnsi"/>
          <w:b/>
          <w:color w:val="auto"/>
          <w:sz w:val="20"/>
          <w:szCs w:val="20"/>
          <w:lang w:eastAsia="sk-SK"/>
        </w:rPr>
        <w:t xml:space="preserve">(osemdesiat) </w:t>
      </w:r>
      <w:r w:rsidRPr="00F247B8">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w:t>
      </w:r>
      <w:r w:rsidR="00F247B8">
        <w:rPr>
          <w:rFonts w:asciiTheme="minorHAnsi" w:eastAsia="Times New Roman" w:hAnsiTheme="minorHAnsi" w:cstheme="minorHAnsi"/>
          <w:color w:val="auto"/>
          <w:sz w:val="20"/>
          <w:szCs w:val="20"/>
          <w:lang w:eastAsia="sk-SK"/>
        </w:rPr>
        <w:t xml:space="preserve">podľa </w:t>
      </w:r>
      <w:r w:rsidRPr="00726782">
        <w:rPr>
          <w:rFonts w:asciiTheme="minorHAnsi" w:eastAsia="Times New Roman" w:hAnsiTheme="minorHAnsi" w:cstheme="minorHAnsi"/>
          <w:color w:val="auto"/>
          <w:sz w:val="20"/>
          <w:szCs w:val="20"/>
          <w:lang w:eastAsia="sk-SK"/>
        </w:rPr>
        <w:t xml:space="preserve">zákona o </w:t>
      </w:r>
      <w:r w:rsidR="00F247B8">
        <w:rPr>
          <w:rFonts w:asciiTheme="minorHAnsi" w:eastAsia="Times New Roman" w:hAnsiTheme="minorHAnsi" w:cstheme="minorHAnsi"/>
          <w:color w:val="auto"/>
          <w:sz w:val="20"/>
          <w:szCs w:val="20"/>
          <w:lang w:eastAsia="sk-SK"/>
        </w:rPr>
        <w:t>finančnej kontrole a audite a Pr</w:t>
      </w:r>
      <w:r w:rsidRPr="00726782">
        <w:rPr>
          <w:rFonts w:asciiTheme="minorHAnsi" w:eastAsia="Times New Roman" w:hAnsiTheme="minorHAnsi" w:cstheme="minorHAnsi"/>
          <w:color w:val="auto"/>
          <w:sz w:val="20"/>
          <w:szCs w:val="20"/>
          <w:lang w:eastAsia="sk-SK"/>
        </w:rPr>
        <w:t>íručky k finančnému riadeniu</w:t>
      </w:r>
      <w:r w:rsidR="00F247B8">
        <w:rPr>
          <w:rFonts w:asciiTheme="minorHAnsi" w:eastAsia="Times New Roman" w:hAnsiTheme="minorHAnsi" w:cstheme="minorHAnsi"/>
          <w:color w:val="auto"/>
          <w:sz w:val="20"/>
          <w:szCs w:val="20"/>
          <w:lang w:eastAsia="sk-SK"/>
        </w:rPr>
        <w:t xml:space="preserve"> fondov EÚ</w:t>
      </w:r>
      <w:r w:rsidRPr="00726782">
        <w:rPr>
          <w:rFonts w:asciiTheme="minorHAnsi" w:eastAsia="Times New Roman" w:hAnsiTheme="minorHAnsi" w:cstheme="minorHAnsi"/>
          <w:color w:val="auto"/>
          <w:sz w:val="20"/>
          <w:szCs w:val="20"/>
          <w:lang w:eastAsia="sk-SK"/>
        </w:rPr>
        <w:t xml:space="preserve">. </w:t>
      </w:r>
    </w:p>
    <w:p w14:paraId="56CEFF65"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F247B8">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pričom v uvedenom prípade lehota na výkon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môže byť pozastavená. </w:t>
      </w:r>
    </w:p>
    <w:p w14:paraId="5E28AF0A"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(refundácia), vyčleniť časti nárokovaných finančných prostriedkov z predloženej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(napr. ak obsahuje výdavky, ktoré sú predmetom prebiehajúceho skúmania). </w:t>
      </w:r>
    </w:p>
    <w:p w14:paraId="59CFFB4E" w14:textId="77777777" w:rsidR="00726782" w:rsidRP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 xml:space="preserve">automaticky odošle notifikáciu o úhrade </w:t>
      </w:r>
      <w:proofErr w:type="spellStart"/>
      <w:r w:rsidRPr="00F247B8">
        <w:rPr>
          <w:rFonts w:asciiTheme="minorHAnsi" w:eastAsia="Times New Roman" w:hAnsiTheme="minorHAnsi" w:cstheme="minorHAnsi"/>
          <w:b/>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xml:space="preserve"> kontaktnej osobe prijímateľa uvedenej na </w:t>
      </w:r>
      <w:proofErr w:type="spellStart"/>
      <w:r w:rsidRPr="00726782">
        <w:rPr>
          <w:rFonts w:asciiTheme="minorHAnsi" w:eastAsia="Times New Roman" w:hAnsiTheme="minorHAnsi" w:cstheme="minorHAnsi"/>
          <w:color w:val="auto"/>
          <w:sz w:val="20"/>
          <w:szCs w:val="20"/>
          <w:lang w:eastAsia="sk-SK"/>
        </w:rPr>
        <w:t>ŽoP</w:t>
      </w:r>
      <w:proofErr w:type="spellEnd"/>
      <w:r w:rsidRPr="00726782">
        <w:rPr>
          <w:rFonts w:asciiTheme="minorHAnsi" w:eastAsia="Times New Roman" w:hAnsiTheme="minorHAnsi" w:cstheme="minorHAnsi"/>
          <w:color w:val="auto"/>
          <w:sz w:val="20"/>
          <w:szCs w:val="20"/>
          <w:lang w:eastAsia="sk-SK"/>
        </w:rPr>
        <w:t>, resp. poskytovateľ zabezpečí informovanie prijímateľa.</w:t>
      </w:r>
    </w:p>
    <w:p w14:paraId="1AE8D606" w14:textId="77777777" w:rsidR="00F759CC" w:rsidRDefault="00F759CC"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167733A" w14:textId="77777777" w:rsidR="00726782" w:rsidRDefault="00704CAC" w:rsidP="00704CAC">
      <w:pPr>
        <w:pStyle w:val="Default"/>
        <w:spacing w:line="276" w:lineRule="auto"/>
        <w:ind w:left="426" w:hanging="426"/>
        <w:jc w:val="center"/>
        <w:rPr>
          <w:b/>
          <w:bCs/>
          <w:sz w:val="23"/>
          <w:szCs w:val="23"/>
        </w:rPr>
      </w:pPr>
      <w:r>
        <w:rPr>
          <w:b/>
          <w:bCs/>
          <w:sz w:val="23"/>
          <w:szCs w:val="23"/>
        </w:rPr>
        <w:t>Preddavkové platby</w:t>
      </w:r>
    </w:p>
    <w:p w14:paraId="28BC6A1D" w14:textId="77777777" w:rsidR="00F247B8" w:rsidRDefault="00F247B8" w:rsidP="00704CAC">
      <w:pPr>
        <w:pStyle w:val="Default"/>
        <w:spacing w:line="276" w:lineRule="auto"/>
        <w:ind w:left="426" w:hanging="426"/>
        <w:jc w:val="center"/>
        <w:rPr>
          <w:b/>
          <w:bCs/>
          <w:sz w:val="23"/>
          <w:szCs w:val="23"/>
        </w:rPr>
      </w:pPr>
    </w:p>
    <w:p w14:paraId="5F3F9FB1" w14:textId="77777777" w:rsidR="00704CAC" w:rsidRDefault="00704CAC" w:rsidP="00704CAC">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lastRenderedPageBreak/>
        <w:t>Preddavkovou platbou sa rozumie úhrada finančných prostriedkov zo strany prijímateľa v prospech dodávateľa/zhotoviteľa vopred, t. j. pred dodaním dohodnutých tovarov/ poskytnutím služieb alebo vykonaním stavebných prác</w:t>
      </w:r>
      <w:r w:rsidRPr="00704CAC">
        <w:rPr>
          <w:rFonts w:asciiTheme="minorHAnsi" w:eastAsia="Times New Roman" w:hAnsiTheme="minorHAnsi" w:cstheme="minorHAnsi"/>
          <w:color w:val="auto"/>
          <w:sz w:val="20"/>
          <w:szCs w:val="20"/>
          <w:lang w:eastAsia="sk-SK"/>
        </w:rPr>
        <w:t xml:space="preserve">;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dodávateľom/zhotoviteľom. Preddavkovou platbou sa nefinancujú podporné aktivity projektu. </w:t>
      </w:r>
    </w:p>
    <w:p w14:paraId="26DE3C3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Úhrada preddavkovej platby, t. j. reálny úbytok finančných prostriedkov na strane prijímateľa musí byť realizovaná v období oprávnenosti výdavkov a v súlade s oprávneným obdobím pre výdavky stanovené vo výzve a</w:t>
      </w:r>
      <w:r w:rsidR="00F247B8">
        <w:rPr>
          <w:rFonts w:asciiTheme="minorHAnsi" w:eastAsia="Times New Roman" w:hAnsiTheme="minorHAnsi" w:cstheme="minorHAnsi"/>
          <w:color w:val="auto"/>
          <w:sz w:val="20"/>
          <w:szCs w:val="20"/>
          <w:lang w:eastAsia="sk-SK"/>
        </w:rPr>
        <w:t xml:space="preserve"> v Zmluve. </w:t>
      </w:r>
    </w:p>
    <w:p w14:paraId="36B9E26D"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Využitie preddavkových platieb musí byť v súlade s podmienkami verejného obstarávania a rovnako musí byť v súlade s podmienkami zmluvy uzavretej medzi prijímateľom a dodávateľom/zhotoviteľom a bežnou obchodnou praxou. Možnosť poskytovania preddavkových platieb preto musí byť súčasťou pôvodnej zmluvy uzavretej medzi prijímateľom a dodávateľom/zhotoviteľom, ktorá bola výsledkom verejného obstarávania, keďže poskytovanie preddavkových platieb v prípade dodatku k pôvodnej zmluve by predstavovalo zmenu ekonomickej rovnováhy a preto je takýto dodatok neprípustný. </w:t>
      </w:r>
    </w:p>
    <w:p w14:paraId="1430498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Dodávateľ/zhotoviteľ, ktorý je platiteľ DPH, je na základe prijatého preddavku, povinný vystaviť prijímateľovi faktúru najneskôr do </w:t>
      </w:r>
      <w:r w:rsidRPr="00F247B8">
        <w:rPr>
          <w:rFonts w:asciiTheme="minorHAnsi" w:eastAsia="Times New Roman" w:hAnsiTheme="minorHAnsi" w:cstheme="minorHAnsi"/>
          <w:b/>
          <w:color w:val="auto"/>
          <w:sz w:val="20"/>
          <w:szCs w:val="20"/>
          <w:lang w:eastAsia="sk-SK"/>
        </w:rPr>
        <w:t xml:space="preserve">15 </w:t>
      </w:r>
      <w:r w:rsidR="00F247B8">
        <w:rPr>
          <w:rFonts w:asciiTheme="minorHAnsi" w:eastAsia="Times New Roman" w:hAnsiTheme="minorHAnsi" w:cstheme="minorHAnsi"/>
          <w:b/>
          <w:color w:val="auto"/>
          <w:sz w:val="20"/>
          <w:szCs w:val="20"/>
          <w:lang w:eastAsia="sk-SK"/>
        </w:rPr>
        <w:t xml:space="preserve">(pätnásť) </w:t>
      </w:r>
      <w:r w:rsidRPr="00F247B8">
        <w:rPr>
          <w:rFonts w:asciiTheme="minorHAnsi" w:eastAsia="Times New Roman" w:hAnsiTheme="minorHAnsi" w:cstheme="minorHAnsi"/>
          <w:b/>
          <w:color w:val="auto"/>
          <w:sz w:val="20"/>
          <w:szCs w:val="20"/>
          <w:lang w:eastAsia="sk-SK"/>
        </w:rPr>
        <w:t>kalendárnych dní</w:t>
      </w:r>
      <w:r w:rsidRPr="00704CAC">
        <w:rPr>
          <w:rFonts w:asciiTheme="minorHAnsi" w:eastAsia="Times New Roman" w:hAnsiTheme="minorHAnsi" w:cstheme="minorHAnsi"/>
          <w:color w:val="auto"/>
          <w:sz w:val="20"/>
          <w:szCs w:val="20"/>
          <w:lang w:eastAsia="sk-SK"/>
        </w:rPr>
        <w:t xml:space="preserve"> od prijatia preddavku a následne vystaviť zúčtovaciu faktúru pri reálnom dodaní </w:t>
      </w:r>
      <w:r w:rsidR="00F247B8">
        <w:rPr>
          <w:rFonts w:asciiTheme="minorHAnsi" w:eastAsia="Times New Roman" w:hAnsiTheme="minorHAnsi" w:cstheme="minorHAnsi"/>
          <w:color w:val="auto"/>
          <w:sz w:val="20"/>
          <w:szCs w:val="20"/>
          <w:lang w:eastAsia="sk-SK"/>
        </w:rPr>
        <w:t xml:space="preserve">tovaru/služieb/stavebných prác. </w:t>
      </w:r>
      <w:r w:rsidRPr="00704CAC">
        <w:rPr>
          <w:rFonts w:asciiTheme="minorHAnsi" w:eastAsia="Times New Roman" w:hAnsiTheme="minorHAnsi" w:cstheme="minorHAnsi"/>
          <w:color w:val="auto"/>
          <w:sz w:val="20"/>
          <w:szCs w:val="20"/>
          <w:lang w:eastAsia="sk-SK"/>
        </w:rPr>
        <w:t xml:space="preserve">Dodávateľ/zhotoviteľ, ktorý nie je platiteľ DPH je povinný vystaviť zúčtovaciu faktúru pri reálnom dodaní tovaru/služieb/stavebných prác. </w:t>
      </w:r>
    </w:p>
    <w:p w14:paraId="1B80FF3C"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t>Predmet plnenia (tovary, služby, stavebné práce), ktorý bol uhradený na základe preddavkovej platby musí byť skutočne dodaný v čase realizácie projektu,</w:t>
      </w:r>
      <w:r w:rsidRPr="00704CAC">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najneskôr do 12 mesiacov</w:t>
      </w:r>
      <w:r w:rsidRPr="00704CAC">
        <w:rPr>
          <w:rFonts w:asciiTheme="minorHAnsi" w:eastAsia="Times New Roman" w:hAnsiTheme="minorHAnsi" w:cstheme="minorHAnsi"/>
          <w:color w:val="auto"/>
          <w:sz w:val="20"/>
          <w:szCs w:val="20"/>
          <w:lang w:eastAsia="sk-SK"/>
        </w:rPr>
        <w:t xml:space="preserve"> od poskytnutia preddavkovej platby dodávateľovi/zhotoviteľovi. </w:t>
      </w:r>
    </w:p>
    <w:p w14:paraId="3ECC4FB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zahrnie účtovné doklady, na základe ktorých bola, resp. bude preddavková platba uhradená,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 zúčtovanie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zúčtovanie zálohovej platby). Pri využívaní preddavkových platieb prijímateľ nie je povinný predkladať samostatné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obsahujúce výlučne účtovné doklady, na základe ktorých bola, resp. bude preddavková platba uhradená, pri dodržaní podmienky, že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sa predkladá len na jeden z uvedených systémov financovania. </w:t>
      </w:r>
    </w:p>
    <w:p w14:paraId="3F1A7AF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predkladá poskytovateľovi zúčtovanie preddavkovej platby na formulári Doplňujúce údaje k preukázaniu dodania predmetu </w:t>
      </w:r>
      <w:r w:rsidR="00591671">
        <w:rPr>
          <w:rFonts w:asciiTheme="minorHAnsi" w:eastAsia="Times New Roman" w:hAnsiTheme="minorHAnsi" w:cstheme="minorHAnsi"/>
          <w:color w:val="auto"/>
          <w:sz w:val="20"/>
          <w:szCs w:val="20"/>
          <w:lang w:eastAsia="sk-SK"/>
        </w:rPr>
        <w:t xml:space="preserve">plnenia, ktorý je prílohou č. 11 </w:t>
      </w:r>
      <w:r w:rsidRPr="00704CAC">
        <w:rPr>
          <w:rFonts w:asciiTheme="minorHAnsi" w:eastAsia="Times New Roman" w:hAnsiTheme="minorHAnsi" w:cstheme="minorHAnsi"/>
          <w:color w:val="auto"/>
          <w:sz w:val="20"/>
          <w:szCs w:val="20"/>
          <w:lang w:eastAsia="sk-SK"/>
        </w:rPr>
        <w:t>príručky</w:t>
      </w:r>
      <w:r w:rsidR="00591671">
        <w:rPr>
          <w:rFonts w:asciiTheme="minorHAnsi" w:eastAsia="Times New Roman" w:hAnsiTheme="minorHAnsi" w:cstheme="minorHAnsi"/>
          <w:color w:val="auto"/>
          <w:sz w:val="20"/>
          <w:szCs w:val="20"/>
          <w:lang w:eastAsia="sk-SK"/>
        </w:rPr>
        <w:t xml:space="preserve"> pre prijímateľa</w:t>
      </w:r>
      <w:r w:rsidRPr="00704CAC">
        <w:rPr>
          <w:rFonts w:asciiTheme="minorHAnsi" w:eastAsia="Times New Roman" w:hAnsiTheme="minorHAnsi" w:cstheme="minorHAnsi"/>
          <w:color w:val="auto"/>
          <w:sz w:val="20"/>
          <w:szCs w:val="20"/>
          <w:lang w:eastAsia="sk-SK"/>
        </w:rPr>
        <w:t xml:space="preserve">. </w:t>
      </w:r>
    </w:p>
    <w:p w14:paraId="75ED2A80"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Maximálny limit pre výšku preddavkovej platby poskytovateľ: </w:t>
      </w:r>
    </w:p>
    <w:p w14:paraId="2684749A" w14:textId="77777777" w:rsid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národných projektov stanoví individuálne v závislosti od charakteru projektu a po dohode s prijímateľom; </w:t>
      </w:r>
    </w:p>
    <w:p w14:paraId="4279F46A" w14:textId="77777777" w:rsidR="00704CAC" w:rsidRP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 prípade dopytovo-orientovaných projektov stanovil maximálne do výšky 95</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(kumulatívne) z celkových oprávnených výdavkov zákazky, pri zohľadnení životného cyklu a míľnikov projektu, v súlade s použitým systémom financovania projektu. Pri zálohových platbách je poskytovateľ oprávnený prijímateľovi poskytnúť zálohovú platbu maximálne do výšky 40</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 z relevantnej časti rozpočtu zodpovedajúcej 12 mesiacom realizácie aktivít projektu. </w:t>
      </w:r>
    </w:p>
    <w:p w14:paraId="5BA2506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Overenie dodania predmetu plnenia zabezpečí poskytovateľ v rámci výkonu kontroly projektu v súlade s ka</w:t>
      </w:r>
      <w:r w:rsidR="009E68F8">
        <w:rPr>
          <w:rFonts w:asciiTheme="minorHAnsi" w:eastAsia="Times New Roman" w:hAnsiTheme="minorHAnsi" w:cstheme="minorHAnsi"/>
          <w:color w:val="auto"/>
          <w:sz w:val="20"/>
          <w:szCs w:val="20"/>
          <w:lang w:eastAsia="sk-SK"/>
        </w:rPr>
        <w:t>pitolou</w:t>
      </w:r>
      <w:r w:rsidRPr="00704CAC">
        <w:rPr>
          <w:rFonts w:asciiTheme="minorHAnsi" w:eastAsia="Times New Roman" w:hAnsiTheme="minorHAnsi" w:cstheme="minorHAnsi"/>
          <w:color w:val="auto"/>
          <w:sz w:val="20"/>
          <w:szCs w:val="20"/>
          <w:lang w:eastAsia="sk-SK"/>
        </w:rPr>
        <w:t xml:space="preserve"> Kontrola/audit projektu. </w:t>
      </w:r>
    </w:p>
    <w:p w14:paraId="7CF2C38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Výdavok spĺňa všetky ostatné podmienky oprávnenosti výdavkov a</w:t>
      </w:r>
      <w:r w:rsidR="009E68F8">
        <w:rPr>
          <w:rFonts w:asciiTheme="minorHAnsi" w:eastAsia="Times New Roman" w:hAnsiTheme="minorHAnsi" w:cstheme="minorHAnsi"/>
          <w:color w:val="auto"/>
          <w:sz w:val="20"/>
          <w:szCs w:val="20"/>
          <w:lang w:eastAsia="sk-SK"/>
        </w:rPr>
        <w:t xml:space="preserve"> Zmluvy. </w:t>
      </w:r>
      <w:r w:rsidRPr="00704CAC">
        <w:rPr>
          <w:rFonts w:asciiTheme="minorHAnsi" w:eastAsia="Times New Roman" w:hAnsiTheme="minorHAnsi" w:cstheme="minorHAnsi"/>
          <w:color w:val="auto"/>
          <w:sz w:val="20"/>
          <w:szCs w:val="20"/>
          <w:lang w:eastAsia="sk-SK"/>
        </w:rPr>
        <w:t xml:space="preserve"> </w:t>
      </w:r>
    </w:p>
    <w:p w14:paraId="0844CD0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Preddavkové platby je možné uplatňovať len v prípade využitia systému zálohových platieb a systému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 resp. ich kombinácie s refundáciou, pričom prijímateľ výdavky za preddavkové platby nepredkladal v rámci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(priebežná platba).</w:t>
      </w:r>
    </w:p>
    <w:p w14:paraId="527AEA2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Nárokované finančné prostriedky/deklarované výdavky, ktoré sa viažu k preddavkovým platbám, zahrnuté do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w:t>
      </w:r>
      <w:proofErr w:type="spellStart"/>
      <w:r w:rsidRPr="00704CAC">
        <w:rPr>
          <w:rFonts w:asciiTheme="minorHAnsi" w:eastAsia="Times New Roman" w:hAnsiTheme="minorHAnsi" w:cstheme="minorHAnsi"/>
          <w:color w:val="auto"/>
          <w:sz w:val="20"/>
          <w:szCs w:val="20"/>
          <w:lang w:eastAsia="sk-SK"/>
        </w:rPr>
        <w:t>predfinancovania</w:t>
      </w:r>
      <w:proofErr w:type="spellEnd"/>
      <w:r w:rsidRPr="00704CAC">
        <w:rPr>
          <w:rFonts w:asciiTheme="minorHAnsi" w:eastAsia="Times New Roman" w:hAnsiTheme="minorHAnsi" w:cstheme="minorHAnsi"/>
          <w:color w:val="auto"/>
          <w:sz w:val="20"/>
          <w:szCs w:val="20"/>
          <w:lang w:eastAsia="sk-SK"/>
        </w:rPr>
        <w:t xml:space="preserve">/zúčtovanie zálohovej platby) je poskytovateľ povinný vyčleniť. </w:t>
      </w:r>
    </w:p>
    <w:p w14:paraId="507594C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Poskytovateľ vykoná </w:t>
      </w:r>
      <w:r w:rsidRPr="009E68F8">
        <w:rPr>
          <w:rFonts w:asciiTheme="minorHAnsi" w:eastAsia="Times New Roman" w:hAnsiTheme="minorHAnsi" w:cstheme="minorHAnsi"/>
          <w:b/>
          <w:color w:val="auto"/>
          <w:sz w:val="20"/>
          <w:szCs w:val="20"/>
          <w:lang w:eastAsia="sk-SK"/>
        </w:rPr>
        <w:t xml:space="preserve">administratívnu finančnú kontrolu </w:t>
      </w:r>
      <w:proofErr w:type="spellStart"/>
      <w:r w:rsidRPr="009E68F8">
        <w:rPr>
          <w:rFonts w:asciiTheme="minorHAnsi" w:eastAsia="Times New Roman" w:hAnsiTheme="minorHAnsi" w:cstheme="minorHAnsi"/>
          <w:b/>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obsahujúcich preddavkové platby v súl</w:t>
      </w:r>
      <w:r w:rsidR="009E68F8">
        <w:rPr>
          <w:rFonts w:asciiTheme="minorHAnsi" w:eastAsia="Times New Roman" w:hAnsiTheme="minorHAnsi" w:cstheme="minorHAnsi"/>
          <w:color w:val="auto"/>
          <w:sz w:val="20"/>
          <w:szCs w:val="20"/>
          <w:lang w:eastAsia="sk-SK"/>
        </w:rPr>
        <w:t xml:space="preserve">ade s postupmi uvedenými v kapitole </w:t>
      </w:r>
      <w:r w:rsidRPr="00704CAC">
        <w:rPr>
          <w:rFonts w:asciiTheme="minorHAnsi" w:eastAsia="Times New Roman" w:hAnsiTheme="minorHAnsi" w:cstheme="minorHAnsi"/>
          <w:color w:val="auto"/>
          <w:sz w:val="20"/>
          <w:szCs w:val="20"/>
          <w:lang w:eastAsia="sk-SK"/>
        </w:rPr>
        <w:t>Administratí</w:t>
      </w:r>
      <w:r w:rsidR="009E68F8">
        <w:rPr>
          <w:rFonts w:asciiTheme="minorHAnsi" w:eastAsia="Times New Roman" w:hAnsiTheme="minorHAnsi" w:cstheme="minorHAnsi"/>
          <w:color w:val="auto"/>
          <w:sz w:val="20"/>
          <w:szCs w:val="20"/>
          <w:lang w:eastAsia="sk-SK"/>
        </w:rPr>
        <w:t xml:space="preserve">vna finančná kontrola </w:t>
      </w:r>
      <w:proofErr w:type="spellStart"/>
      <w:r w:rsidR="009E68F8">
        <w:rPr>
          <w:rFonts w:asciiTheme="minorHAnsi" w:eastAsia="Times New Roman" w:hAnsiTheme="minorHAnsi" w:cstheme="minorHAnsi"/>
          <w:color w:val="auto"/>
          <w:sz w:val="20"/>
          <w:szCs w:val="20"/>
          <w:lang w:eastAsia="sk-SK"/>
        </w:rPr>
        <w:t>ŽoP</w:t>
      </w:r>
      <w:proofErr w:type="spellEnd"/>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príručky pre prijímateľa. </w:t>
      </w:r>
    </w:p>
    <w:p w14:paraId="49D8D854"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(poskytnutie zálohovej platby) vo vzťahu k financovaniu projektu, v rámci, ktorého sú využívané preddavkové platby, je v kompetencii poskytovateľa posúdiť opodstatnenosť a reálnosť požiadavky prijímateľa na poskytnutie zálohovej platby. </w:t>
      </w:r>
    </w:p>
    <w:p w14:paraId="1EEFE00A"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využívania preddavkových platieb, za účtovný doklad sa považuje doklad (tzv. zálohová alebo preddavková faktúra), na základe ktorého je uhrádzaná preddavková platba prijímateľom dodávateľovi/zhotoviteľovi. </w:t>
      </w:r>
    </w:p>
    <w:p w14:paraId="7372AB15" w14:textId="5C5421E4"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lastRenderedPageBreak/>
        <w:t xml:space="preserve">Poskytovateľ informuje platobný orgán, že predložená </w:t>
      </w:r>
      <w:proofErr w:type="spellStart"/>
      <w:r w:rsidRPr="00704CAC">
        <w:rPr>
          <w:rFonts w:asciiTheme="minorHAnsi" w:eastAsia="Times New Roman" w:hAnsiTheme="minorHAnsi" w:cstheme="minorHAnsi"/>
          <w:color w:val="auto"/>
          <w:sz w:val="20"/>
          <w:szCs w:val="20"/>
          <w:lang w:eastAsia="sk-SK"/>
        </w:rPr>
        <w:t>ŽoP</w:t>
      </w:r>
      <w:proofErr w:type="spellEnd"/>
      <w:r w:rsidRPr="00704CAC">
        <w:rPr>
          <w:rFonts w:asciiTheme="minorHAnsi" w:eastAsia="Times New Roman" w:hAnsiTheme="minorHAnsi" w:cstheme="minorHAnsi"/>
          <w:color w:val="auto"/>
          <w:sz w:val="20"/>
          <w:szCs w:val="20"/>
          <w:lang w:eastAsia="sk-SK"/>
        </w:rPr>
        <w:t xml:space="preserve"> (zúčtovanie zálohovej platby) obsahuje výdavky viažuce sa k preddavkovým platbám, zároveň zašle platobnému orgánu informáciu o overení dodania predmetu plnenia, pričom poskytovateľ je oprávnený pozastaviť platby pre projekt alebo jeho časti v prípade prebiehajúceho skúmania, resp. v prípade uplatňovania preddavkových platieb do času preukázania dodania predmetu plnenia alebo ak má podozrenie, že vznikli nedostatky v postupe prijímateľa, partnera, užívateľa alebo osoby, ktorá má k prijímateľovi, partnerovi alebo užívateľovi vzťah dodávateľa tovarov, prác alebo služieb pri realizácii projektu. </w:t>
      </w:r>
    </w:p>
    <w:p w14:paraId="111A417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je povinný informovať poskytovateľa o dodaní tovarov, poskytnutí služieb alebo vykonaní stavebných prác, ktoré boli dodané/poskytnuté alebo vykonané po uhradení preddavkovej platby prijímateľom dodávateľovi/zhotoviteľovi, a to zaslaním zúčtovacej faktúry a prípadne ďalšej podpornej dokumentácie. </w:t>
      </w:r>
    </w:p>
    <w:p w14:paraId="374E1705" w14:textId="3AD08549"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Povinnosť vrátenia nezúčtovaného rozdielu zálohovej platby najneskôr </w:t>
      </w:r>
      <w:r w:rsidRPr="009E68F8">
        <w:rPr>
          <w:rFonts w:asciiTheme="minorHAnsi" w:eastAsia="Times New Roman" w:hAnsiTheme="minorHAnsi" w:cstheme="minorHAnsi"/>
          <w:b/>
          <w:color w:val="auto"/>
          <w:sz w:val="20"/>
          <w:szCs w:val="20"/>
          <w:lang w:eastAsia="sk-SK"/>
        </w:rPr>
        <w:t xml:space="preserve">do 10 </w:t>
      </w:r>
      <w:r w:rsidR="009E68F8">
        <w:rPr>
          <w:rFonts w:asciiTheme="minorHAnsi" w:eastAsia="Times New Roman" w:hAnsiTheme="minorHAnsi" w:cstheme="minorHAnsi"/>
          <w:b/>
          <w:color w:val="auto"/>
          <w:sz w:val="20"/>
          <w:szCs w:val="20"/>
          <w:lang w:eastAsia="sk-SK"/>
        </w:rPr>
        <w:t xml:space="preserve">(desať) </w:t>
      </w:r>
      <w:r w:rsidRPr="009E68F8">
        <w:rPr>
          <w:rFonts w:asciiTheme="minorHAnsi" w:eastAsia="Times New Roman" w:hAnsiTheme="minorHAnsi" w:cstheme="minorHAnsi"/>
          <w:b/>
          <w:color w:val="auto"/>
          <w:sz w:val="20"/>
          <w:szCs w:val="20"/>
          <w:lang w:eastAsia="sk-SK"/>
        </w:rPr>
        <w:t>pracovných dní</w:t>
      </w:r>
      <w:r w:rsidRPr="00704CAC">
        <w:rPr>
          <w:rFonts w:asciiTheme="minorHAnsi" w:eastAsia="Times New Roman" w:hAnsiTheme="minorHAnsi" w:cstheme="minorHAnsi"/>
          <w:color w:val="auto"/>
          <w:sz w:val="20"/>
          <w:szCs w:val="20"/>
          <w:lang w:eastAsia="sk-SK"/>
        </w:rPr>
        <w:t xml:space="preserve"> od ukončenia lehoty na zúčtovanie poskytnutej zálohovej platby sa vzťahuje aj na preddavkové platby, a to aj v prípade, ak vznikol preplatok zo zúčtovania preddavkovej platby a zo strany prijímateľa ešte nedošlo k predloženiu doplňujúcich údajov k preukázaniu dodania predmetu plnenia. </w:t>
      </w:r>
      <w:del w:id="9" w:author="KH" w:date="2025-11-17T10:00:00Z">
        <w:r w:rsidRPr="00704CAC" w:rsidDel="00945126">
          <w:rPr>
            <w:rFonts w:asciiTheme="minorHAnsi" w:eastAsia="Times New Roman" w:hAnsiTheme="minorHAnsi" w:cstheme="minorHAnsi"/>
            <w:color w:val="auto"/>
            <w:sz w:val="20"/>
            <w:szCs w:val="20"/>
            <w:lang w:eastAsia="sk-SK"/>
          </w:rPr>
          <w:delText xml:space="preserve">V prípade, ak už zo strany prijímateľa došlo k predloženiu doplňujúcich údajov k preukázaniu dodania predmetu plnenia, prijímateľ je povinný vzniknutý preplatok vrátiť najneskôr spolu s predložením doplňujúcich údajov k preukázaniu dodania predmetu plnenia, nie však neskôr ako 10 pracovných dní od ukončenia lehoty na zúčtovanie poskytnutej zálohovej platby. </w:delText>
        </w:r>
      </w:del>
    </w:p>
    <w:p w14:paraId="3128B66B"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Prípadný nedoplatok vzniknutý zo zúčtovania preddavkovej platby posudzuje poskytovateľ z hľadiska splnenia podmienok oprávnenosti výdavkov a na základe daného posúdenia rozhodne o jeho oprávnenosti alebo neoprávnenosti.</w:t>
      </w:r>
    </w:p>
    <w:p w14:paraId="01EAF866" w14:textId="77777777" w:rsidR="00704CAC" w:rsidRDefault="00704CAC" w:rsidP="00704CAC">
      <w:pPr>
        <w:pStyle w:val="Default"/>
        <w:spacing w:line="276" w:lineRule="auto"/>
        <w:ind w:left="426" w:hanging="426"/>
        <w:jc w:val="both"/>
        <w:rPr>
          <w:b/>
          <w:bCs/>
          <w:sz w:val="23"/>
          <w:szCs w:val="23"/>
        </w:rPr>
      </w:pPr>
    </w:p>
    <w:sectPr w:rsidR="00704CAC" w:rsidSect="00F759CC">
      <w:headerReference w:type="default" r:id="rId9"/>
      <w:footerReference w:type="default" r:id="rId10"/>
      <w:pgSz w:w="11906" w:h="17338"/>
      <w:pgMar w:top="910" w:right="970" w:bottom="203" w:left="1171"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A7E3B" w14:textId="77777777" w:rsidR="009B3628" w:rsidRDefault="009B3628" w:rsidP="00F759CC">
      <w:pPr>
        <w:spacing w:after="0" w:line="240" w:lineRule="auto"/>
      </w:pPr>
      <w:r>
        <w:separator/>
      </w:r>
    </w:p>
  </w:endnote>
  <w:endnote w:type="continuationSeparator" w:id="0">
    <w:p w14:paraId="12A7AB45" w14:textId="77777777" w:rsidR="009B3628" w:rsidRDefault="009B3628" w:rsidP="00F7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364833"/>
      <w:docPartObj>
        <w:docPartGallery w:val="Page Numbers (Bottom of Page)"/>
        <w:docPartUnique/>
      </w:docPartObj>
    </w:sdtPr>
    <w:sdtEndPr/>
    <w:sdtContent>
      <w:p w14:paraId="57426EA6" w14:textId="6FD1037E" w:rsidR="00726782" w:rsidRDefault="00726782">
        <w:pPr>
          <w:pStyle w:val="Pta"/>
          <w:jc w:val="right"/>
        </w:pPr>
        <w:r>
          <w:fldChar w:fldCharType="begin"/>
        </w:r>
        <w:r>
          <w:instrText>PAGE   \* MERGEFORMAT</w:instrText>
        </w:r>
        <w:r>
          <w:fldChar w:fldCharType="separate"/>
        </w:r>
        <w:r w:rsidR="001A1277">
          <w:rPr>
            <w:noProof/>
          </w:rPr>
          <w:t>8</w:t>
        </w:r>
        <w:r>
          <w:fldChar w:fldCharType="end"/>
        </w:r>
      </w:p>
    </w:sdtContent>
  </w:sdt>
  <w:p w14:paraId="2A9BCCB1" w14:textId="77777777" w:rsidR="00726782" w:rsidRDefault="0072678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C240F" w14:textId="77777777" w:rsidR="009B3628" w:rsidRDefault="009B3628" w:rsidP="00F759CC">
      <w:pPr>
        <w:spacing w:after="0" w:line="240" w:lineRule="auto"/>
      </w:pPr>
      <w:r>
        <w:separator/>
      </w:r>
    </w:p>
  </w:footnote>
  <w:footnote w:type="continuationSeparator" w:id="0">
    <w:p w14:paraId="6F19B482" w14:textId="77777777" w:rsidR="009B3628" w:rsidRDefault="009B3628" w:rsidP="00F759CC">
      <w:pPr>
        <w:spacing w:after="0" w:line="240" w:lineRule="auto"/>
      </w:pPr>
      <w:r>
        <w:continuationSeparator/>
      </w:r>
    </w:p>
  </w:footnote>
  <w:footnote w:id="1">
    <w:p w14:paraId="7DADBE9A" w14:textId="46478C65" w:rsidR="00A44085" w:rsidRDefault="00A44085" w:rsidP="00FC5206">
      <w:pPr>
        <w:pStyle w:val="Textpoznmkypodiarou"/>
        <w:jc w:val="both"/>
      </w:pPr>
      <w:ins w:id="5" w:author="KH" w:date="2025-11-14T08:39:00Z">
        <w:r>
          <w:rPr>
            <w:rStyle w:val="Odkaznapoznmkupodiarou"/>
          </w:rPr>
          <w:footnoteRef/>
        </w:r>
        <w:r>
          <w:t xml:space="preserve"> </w:t>
        </w:r>
        <w:r w:rsidRPr="00FC5206">
          <w:rPr>
            <w:rFonts w:asciiTheme="minorHAnsi" w:hAnsiTheme="minorHAnsi" w:cstheme="minorHAnsi"/>
            <w:sz w:val="18"/>
          </w:rPr>
          <w:t>Do 31. 12. 2025 sa postupuje podľa výkladu č. 1/2025 k Príručke k finančnému riadeniu fondov EÚ na programové obdobie 2021 – 2027, verzia 4.0, zverejnen</w:t>
        </w:r>
      </w:ins>
      <w:ins w:id="6" w:author="KH" w:date="2025-11-14T08:40:00Z">
        <w:r w:rsidRPr="00FC5206">
          <w:rPr>
            <w:rFonts w:asciiTheme="minorHAnsi" w:hAnsiTheme="minorHAnsi" w:cstheme="minorHAnsi"/>
            <w:sz w:val="18"/>
          </w:rPr>
          <w:t>á na webovom sídle MF SR v časti Finančné riadenie/</w:t>
        </w:r>
        <w:proofErr w:type="spellStart"/>
        <w:r w:rsidRPr="00FC5206">
          <w:rPr>
            <w:rFonts w:asciiTheme="minorHAnsi" w:hAnsiTheme="minorHAnsi" w:cstheme="minorHAnsi"/>
            <w:sz w:val="18"/>
          </w:rPr>
          <w:t>povstupová</w:t>
        </w:r>
        <w:proofErr w:type="spellEnd"/>
        <w:r w:rsidRPr="00FC5206">
          <w:rPr>
            <w:rFonts w:asciiTheme="minorHAnsi" w:hAnsiTheme="minorHAnsi" w:cstheme="minorHAnsi"/>
            <w:sz w:val="18"/>
          </w:rPr>
          <w:t xml:space="preserve"> pomoc/programové obdobie 2021 – 2027.</w:t>
        </w:r>
      </w:ins>
    </w:p>
  </w:footnote>
  <w:footnote w:id="2">
    <w:p w14:paraId="0333A67D" w14:textId="77777777" w:rsidR="00A066B9" w:rsidRDefault="00A066B9">
      <w:pPr>
        <w:pStyle w:val="Textpoznmkypodiarou"/>
      </w:pPr>
      <w:r w:rsidRPr="00EA583E">
        <w:rPr>
          <w:rStyle w:val="Odkaznapoznmkupodiarou"/>
          <w:sz w:val="18"/>
        </w:rPr>
        <w:footnoteRef/>
      </w:r>
      <w:r w:rsidRPr="00EA583E">
        <w:rPr>
          <w:sz w:val="18"/>
        </w:rPr>
        <w:t xml:space="preserve"> </w:t>
      </w:r>
      <w:r w:rsidRPr="00EA583E">
        <w:rPr>
          <w:rFonts w:asciiTheme="minorHAnsi" w:hAnsiTheme="minorHAnsi" w:cstheme="minorHAnsi"/>
          <w:sz w:val="18"/>
        </w:rPr>
        <w:t xml:space="preserve">V rámci implementácie finančných nástrojov z prostriedkov poskytnutých prijímateľovi v </w:t>
      </w:r>
      <w:proofErr w:type="spellStart"/>
      <w:r w:rsidRPr="00EA583E">
        <w:rPr>
          <w:rFonts w:asciiTheme="minorHAnsi" w:hAnsiTheme="minorHAnsi" w:cstheme="minorHAnsi"/>
          <w:sz w:val="18"/>
        </w:rPr>
        <w:t>tranžiach</w:t>
      </w:r>
      <w:proofErr w:type="spellEnd"/>
      <w:r w:rsidRPr="00EA583E">
        <w:rPr>
          <w:rFonts w:asciiTheme="minorHAnsi" w:hAnsiTheme="minorHAnsi" w:cstheme="minorHAnsi"/>
          <w:sz w:val="18"/>
        </w:rPr>
        <w:t xml:space="preserve"> na základe žiadosti o platbu (prevod </w:t>
      </w:r>
      <w:proofErr w:type="spellStart"/>
      <w:r w:rsidRPr="00EA583E">
        <w:rPr>
          <w:rFonts w:asciiTheme="minorHAnsi" w:hAnsiTheme="minorHAnsi" w:cstheme="minorHAnsi"/>
          <w:sz w:val="18"/>
        </w:rPr>
        <w:t>tranže</w:t>
      </w:r>
      <w:proofErr w:type="spellEnd"/>
      <w:r w:rsidRPr="00EA583E">
        <w:rPr>
          <w:rFonts w:asciiTheme="minorHAnsi" w:hAnsiTheme="minorHAnsi" w:cstheme="minorHAnsi"/>
          <w:sz w:val="18"/>
        </w:rPr>
        <w:t xml:space="preserve">) a systémom refundácie na základe žiadosti o platbu (refundácia).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6E24" w14:textId="77777777" w:rsidR="00F759CC" w:rsidRPr="00F759CC" w:rsidRDefault="00F759CC" w:rsidP="00F759CC">
    <w:pPr>
      <w:pStyle w:val="Hlavika"/>
    </w:pPr>
    <w:r w:rsidRPr="00D72D62">
      <w:rPr>
        <w:noProof/>
        <w:lang w:eastAsia="sk-SK"/>
      </w:rPr>
      <w:drawing>
        <wp:inline distT="0" distB="0" distL="0" distR="0" wp14:anchorId="1FE6F194" wp14:editId="79CE8790">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30C"/>
    <w:multiLevelType w:val="hybridMultilevel"/>
    <w:tmpl w:val="1B3C34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37713E"/>
    <w:multiLevelType w:val="hybridMultilevel"/>
    <w:tmpl w:val="391AF06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7771E24"/>
    <w:multiLevelType w:val="hybridMultilevel"/>
    <w:tmpl w:val="C8980322"/>
    <w:lvl w:ilvl="0" w:tplc="36EE9FC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DF52E24"/>
    <w:multiLevelType w:val="hybridMultilevel"/>
    <w:tmpl w:val="651E8AD8"/>
    <w:lvl w:ilvl="0" w:tplc="67709E7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BEA24E1"/>
    <w:multiLevelType w:val="hybridMultilevel"/>
    <w:tmpl w:val="4C7EDD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8F6D21"/>
    <w:multiLevelType w:val="hybridMultilevel"/>
    <w:tmpl w:val="A70875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8546F9"/>
    <w:multiLevelType w:val="hybridMultilevel"/>
    <w:tmpl w:val="37B0BB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CB6C89"/>
    <w:multiLevelType w:val="hybridMultilevel"/>
    <w:tmpl w:val="376EF454"/>
    <w:lvl w:ilvl="0" w:tplc="127203CE">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0082C"/>
    <w:multiLevelType w:val="hybridMultilevel"/>
    <w:tmpl w:val="2F4606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9A5352"/>
    <w:multiLevelType w:val="hybridMultilevel"/>
    <w:tmpl w:val="88268C6E"/>
    <w:lvl w:ilvl="0" w:tplc="8E5CC3CE">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hint="default"/>
      </w:rPr>
    </w:lvl>
    <w:lvl w:ilvl="2" w:tplc="1D4AFC24">
      <w:numFmt w:val="bullet"/>
      <w:lvlText w:val="•"/>
      <w:lvlJc w:val="left"/>
      <w:pPr>
        <w:ind w:left="2145" w:hanging="705"/>
      </w:pPr>
      <w:rPr>
        <w:rFonts w:ascii="Arial" w:eastAsiaTheme="minorHAnsi" w:hAnsi="Arial" w:cs="Arial"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D64104"/>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A75A52"/>
    <w:multiLevelType w:val="hybridMultilevel"/>
    <w:tmpl w:val="0616EF6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12" w15:restartNumberingAfterBreak="0">
    <w:nsid w:val="3A5E56B1"/>
    <w:multiLevelType w:val="hybridMultilevel"/>
    <w:tmpl w:val="0C0EE08E"/>
    <w:lvl w:ilvl="0" w:tplc="68306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14956F3"/>
    <w:multiLevelType w:val="hybridMultilevel"/>
    <w:tmpl w:val="7D9AF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50065E9"/>
    <w:multiLevelType w:val="hybridMultilevel"/>
    <w:tmpl w:val="D17AE8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47861105"/>
    <w:multiLevelType w:val="hybridMultilevel"/>
    <w:tmpl w:val="2306F1EE"/>
    <w:lvl w:ilvl="0" w:tplc="F8DCD7C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C8585C">
      <w:start w:val="5"/>
      <w:numFmt w:val="upperRoman"/>
      <w:lvlText w:val="%2"/>
      <w:lvlJc w:val="left"/>
      <w:pPr>
        <w:ind w:left="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6EB67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9CA9E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76668A">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E054F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32A1E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92D67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8CCBD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8FC349F"/>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C3B3D2F"/>
    <w:multiLevelType w:val="hybridMultilevel"/>
    <w:tmpl w:val="8A321C46"/>
    <w:lvl w:ilvl="0" w:tplc="3970E966">
      <w:start w:val="13"/>
      <w:numFmt w:val="decimal"/>
      <w:lvlText w:val="%1."/>
      <w:lvlJc w:val="left"/>
      <w:pPr>
        <w:ind w:left="643" w:hanging="360"/>
      </w:pPr>
      <w:rPr>
        <w:rFonts w:hint="default"/>
      </w:rPr>
    </w:lvl>
    <w:lvl w:ilvl="1" w:tplc="041B0019">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8" w15:restartNumberingAfterBreak="0">
    <w:nsid w:val="5BF21EA4"/>
    <w:multiLevelType w:val="hybridMultilevel"/>
    <w:tmpl w:val="66F43C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0F27C55"/>
    <w:multiLevelType w:val="hybridMultilevel"/>
    <w:tmpl w:val="1916C990"/>
    <w:lvl w:ilvl="0" w:tplc="51F0D39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188765F"/>
    <w:multiLevelType w:val="hybridMultilevel"/>
    <w:tmpl w:val="19EE3B6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61C0910"/>
    <w:multiLevelType w:val="hybridMultilevel"/>
    <w:tmpl w:val="B57AA868"/>
    <w:lvl w:ilvl="0" w:tplc="3FD63E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20FAD6">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856CD20">
      <w:start w:val="1"/>
      <w:numFmt w:val="bullet"/>
      <w:lvlText w:val="▪"/>
      <w:lvlJc w:val="left"/>
      <w:pPr>
        <w:ind w:left="1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104482">
      <w:start w:val="1"/>
      <w:numFmt w:val="bullet"/>
      <w:lvlText w:val="•"/>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D6A228">
      <w:start w:val="1"/>
      <w:numFmt w:val="bullet"/>
      <w:lvlText w:val="o"/>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65EFE80">
      <w:start w:val="1"/>
      <w:numFmt w:val="bullet"/>
      <w:lvlText w:val="▪"/>
      <w:lvlJc w:val="left"/>
      <w:pPr>
        <w:ind w:left="3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C0D674">
      <w:start w:val="1"/>
      <w:numFmt w:val="bullet"/>
      <w:lvlText w:val="•"/>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5478BE">
      <w:start w:val="1"/>
      <w:numFmt w:val="bullet"/>
      <w:lvlText w:val="o"/>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BF0303C">
      <w:start w:val="1"/>
      <w:numFmt w:val="bullet"/>
      <w:lvlText w:val="▪"/>
      <w:lvlJc w:val="left"/>
      <w:pPr>
        <w:ind w:left="5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C7517C1"/>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CA25539"/>
    <w:multiLevelType w:val="hybridMultilevel"/>
    <w:tmpl w:val="CB1C8EFC"/>
    <w:lvl w:ilvl="0" w:tplc="E0EECC4C">
      <w:start w:val="1"/>
      <w:numFmt w:val="decimal"/>
      <w:lvlText w:val="%1."/>
      <w:lvlJc w:val="left"/>
      <w:pPr>
        <w:ind w:left="720" w:hanging="360"/>
      </w:pPr>
      <w:rPr>
        <w:rFonts w:ascii="Calibri" w:eastAsiaTheme="minorHAns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371624"/>
    <w:multiLevelType w:val="hybridMultilevel"/>
    <w:tmpl w:val="EE364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D84568"/>
    <w:multiLevelType w:val="hybridMultilevel"/>
    <w:tmpl w:val="7570B5D8"/>
    <w:lvl w:ilvl="0" w:tplc="AB7AE5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E8708E2"/>
    <w:multiLevelType w:val="hybridMultilevel"/>
    <w:tmpl w:val="BF54AF4A"/>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7" w15:restartNumberingAfterBreak="0">
    <w:nsid w:val="7C546C48"/>
    <w:multiLevelType w:val="hybridMultilevel"/>
    <w:tmpl w:val="8B76B3E4"/>
    <w:lvl w:ilvl="0" w:tplc="AB7AE586">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6"/>
  </w:num>
  <w:num w:numId="3">
    <w:abstractNumId w:val="19"/>
  </w:num>
  <w:num w:numId="4">
    <w:abstractNumId w:val="24"/>
  </w:num>
  <w:num w:numId="5">
    <w:abstractNumId w:val="10"/>
  </w:num>
  <w:num w:numId="6">
    <w:abstractNumId w:val="22"/>
  </w:num>
  <w:num w:numId="7">
    <w:abstractNumId w:val="23"/>
  </w:num>
  <w:num w:numId="8">
    <w:abstractNumId w:val="4"/>
  </w:num>
  <w:num w:numId="9">
    <w:abstractNumId w:val="6"/>
  </w:num>
  <w:num w:numId="10">
    <w:abstractNumId w:val="5"/>
  </w:num>
  <w:num w:numId="11">
    <w:abstractNumId w:val="12"/>
  </w:num>
  <w:num w:numId="12">
    <w:abstractNumId w:val="18"/>
  </w:num>
  <w:num w:numId="13">
    <w:abstractNumId w:val="2"/>
  </w:num>
  <w:num w:numId="14">
    <w:abstractNumId w:val="14"/>
  </w:num>
  <w:num w:numId="15">
    <w:abstractNumId w:val="1"/>
  </w:num>
  <w:num w:numId="16">
    <w:abstractNumId w:val="11"/>
  </w:num>
  <w:num w:numId="17">
    <w:abstractNumId w:val="20"/>
  </w:num>
  <w:num w:numId="18">
    <w:abstractNumId w:val="8"/>
  </w:num>
  <w:num w:numId="19">
    <w:abstractNumId w:val="16"/>
  </w:num>
  <w:num w:numId="20">
    <w:abstractNumId w:val="0"/>
  </w:num>
  <w:num w:numId="21">
    <w:abstractNumId w:val="3"/>
  </w:num>
  <w:num w:numId="22">
    <w:abstractNumId w:val="7"/>
  </w:num>
  <w:num w:numId="23">
    <w:abstractNumId w:val="27"/>
  </w:num>
  <w:num w:numId="24">
    <w:abstractNumId w:val="25"/>
  </w:num>
  <w:num w:numId="25">
    <w:abstractNumId w:val="15"/>
  </w:num>
  <w:num w:numId="26">
    <w:abstractNumId w:val="21"/>
  </w:num>
  <w:num w:numId="27">
    <w:abstractNumId w:val="9"/>
  </w:num>
  <w:num w:numId="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CC"/>
    <w:rsid w:val="00036259"/>
    <w:rsid w:val="0007561D"/>
    <w:rsid w:val="001252F7"/>
    <w:rsid w:val="00171EA1"/>
    <w:rsid w:val="001A1277"/>
    <w:rsid w:val="00235012"/>
    <w:rsid w:val="002C6A96"/>
    <w:rsid w:val="00342A08"/>
    <w:rsid w:val="003F26AE"/>
    <w:rsid w:val="00431826"/>
    <w:rsid w:val="004E7A7D"/>
    <w:rsid w:val="00591671"/>
    <w:rsid w:val="006466B7"/>
    <w:rsid w:val="00666EC9"/>
    <w:rsid w:val="00672669"/>
    <w:rsid w:val="006F077B"/>
    <w:rsid w:val="00704CAC"/>
    <w:rsid w:val="00726782"/>
    <w:rsid w:val="007846E8"/>
    <w:rsid w:val="008735C3"/>
    <w:rsid w:val="00945126"/>
    <w:rsid w:val="009B3628"/>
    <w:rsid w:val="009E68F8"/>
    <w:rsid w:val="009F5CC0"/>
    <w:rsid w:val="00A066B9"/>
    <w:rsid w:val="00A23565"/>
    <w:rsid w:val="00A4101E"/>
    <w:rsid w:val="00A44085"/>
    <w:rsid w:val="00AE7626"/>
    <w:rsid w:val="00B26DA1"/>
    <w:rsid w:val="00BA1073"/>
    <w:rsid w:val="00BF336B"/>
    <w:rsid w:val="00CD72FD"/>
    <w:rsid w:val="00CF7597"/>
    <w:rsid w:val="00D15884"/>
    <w:rsid w:val="00D97AB4"/>
    <w:rsid w:val="00E6115D"/>
    <w:rsid w:val="00E93F65"/>
    <w:rsid w:val="00EA583E"/>
    <w:rsid w:val="00EF4511"/>
    <w:rsid w:val="00F247B8"/>
    <w:rsid w:val="00F6556A"/>
    <w:rsid w:val="00F759CC"/>
    <w:rsid w:val="00FC5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3B31E"/>
  <w15:chartTrackingRefBased/>
  <w15:docId w15:val="{AF58C022-338E-4A32-AFCD-A212BB77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F759CC"/>
    <w:pPr>
      <w:autoSpaceDE w:val="0"/>
      <w:autoSpaceDN w:val="0"/>
      <w:adjustRightInd w:val="0"/>
      <w:spacing w:after="0" w:line="240" w:lineRule="auto"/>
    </w:pPr>
    <w:rPr>
      <w:rFonts w:ascii="Calibri" w:hAnsi="Calibri" w:cs="Calibri"/>
      <w:color w:val="000000"/>
      <w:sz w:val="24"/>
      <w:szCs w:val="24"/>
    </w:rPr>
  </w:style>
  <w:style w:type="paragraph" w:styleId="Hlavika">
    <w:name w:val="header"/>
    <w:aliases w:val="hd,he,header"/>
    <w:basedOn w:val="Normlny"/>
    <w:link w:val="HlavikaChar"/>
    <w:uiPriority w:val="99"/>
    <w:unhideWhenUsed/>
    <w:rsid w:val="00F759CC"/>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F759CC"/>
  </w:style>
  <w:style w:type="paragraph" w:styleId="Pta">
    <w:name w:val="footer"/>
    <w:basedOn w:val="Normlny"/>
    <w:link w:val="PtaChar"/>
    <w:uiPriority w:val="99"/>
    <w:unhideWhenUsed/>
    <w:rsid w:val="00F759CC"/>
    <w:pPr>
      <w:tabs>
        <w:tab w:val="center" w:pos="4536"/>
        <w:tab w:val="right" w:pos="9072"/>
      </w:tabs>
      <w:spacing w:after="0" w:line="240" w:lineRule="auto"/>
    </w:pPr>
  </w:style>
  <w:style w:type="character" w:customStyle="1" w:styleId="PtaChar">
    <w:name w:val="Päta Char"/>
    <w:basedOn w:val="Predvolenpsmoodseku"/>
    <w:link w:val="Pta"/>
    <w:uiPriority w:val="99"/>
    <w:rsid w:val="00F759CC"/>
  </w:style>
  <w:style w:type="paragraph" w:styleId="Nzov">
    <w:name w:val="Title"/>
    <w:basedOn w:val="Normlny"/>
    <w:link w:val="NzovChar"/>
    <w:qFormat/>
    <w:rsid w:val="00F759CC"/>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F759CC"/>
    <w:rPr>
      <w:rFonts w:ascii="Times New Roman" w:eastAsia="Times New Roman" w:hAnsi="Times New Roman" w:cs="Times New Roman"/>
      <w:b/>
      <w:bCs/>
      <w:sz w:val="32"/>
      <w:szCs w:val="24"/>
      <w:lang w:eastAsia="sk-SK"/>
    </w:rPr>
  </w:style>
  <w:style w:type="paragraph" w:styleId="Textpoznmkypodiarou">
    <w:name w:val="footnote text"/>
    <w:aliases w:val="Text poznámky pod čiarou 007"/>
    <w:basedOn w:val="Normlny"/>
    <w:link w:val="TextpoznmkypodiarouChar"/>
    <w:semiHidden/>
    <w:rsid w:val="00F759CC"/>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
    <w:basedOn w:val="Predvolenpsmoodseku"/>
    <w:link w:val="Textpoznmkypodiarou"/>
    <w:semiHidden/>
    <w:rsid w:val="00F759CC"/>
    <w:rPr>
      <w:rFonts w:ascii="Times New Roman" w:eastAsia="Times New Roman" w:hAnsi="Times New Roman" w:cs="Times New Roman"/>
      <w:sz w:val="20"/>
      <w:szCs w:val="20"/>
      <w:lang w:eastAsia="sk-SK"/>
    </w:rPr>
  </w:style>
  <w:style w:type="character" w:styleId="Odkaznapoznmkupodiarou">
    <w:name w:val="footnote reference"/>
    <w:semiHidden/>
    <w:rsid w:val="00F759CC"/>
    <w:rPr>
      <w:vertAlign w:val="superscript"/>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A23565"/>
    <w:pPr>
      <w:ind w:left="720"/>
      <w:contextualSpacing/>
    </w:pPr>
  </w:style>
  <w:style w:type="character" w:styleId="Hypertextovprepojenie">
    <w:name w:val="Hyperlink"/>
    <w:basedOn w:val="Predvolenpsmoodseku"/>
    <w:uiPriority w:val="99"/>
    <w:unhideWhenUsed/>
    <w:rsid w:val="00A23565"/>
    <w:rPr>
      <w:color w:val="0563C1" w:themeColor="hyperlink"/>
      <w:u w:val="single"/>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9F5CC0"/>
  </w:style>
  <w:style w:type="paragraph" w:styleId="Textbubliny">
    <w:name w:val="Balloon Text"/>
    <w:basedOn w:val="Normlny"/>
    <w:link w:val="TextbublinyChar"/>
    <w:uiPriority w:val="99"/>
    <w:semiHidden/>
    <w:unhideWhenUsed/>
    <w:rsid w:val="009F5C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5CC0"/>
    <w:rPr>
      <w:rFonts w:ascii="Segoe UI" w:hAnsi="Segoe UI" w:cs="Segoe UI"/>
      <w:sz w:val="18"/>
      <w:szCs w:val="18"/>
    </w:rPr>
  </w:style>
  <w:style w:type="character" w:styleId="Odkaznakomentr">
    <w:name w:val="annotation reference"/>
    <w:basedOn w:val="Predvolenpsmoodseku"/>
    <w:uiPriority w:val="99"/>
    <w:semiHidden/>
    <w:unhideWhenUsed/>
    <w:rsid w:val="00D15884"/>
    <w:rPr>
      <w:sz w:val="16"/>
      <w:szCs w:val="16"/>
    </w:rPr>
  </w:style>
  <w:style w:type="paragraph" w:styleId="Textkomentra">
    <w:name w:val="annotation text"/>
    <w:basedOn w:val="Normlny"/>
    <w:link w:val="TextkomentraChar"/>
    <w:uiPriority w:val="99"/>
    <w:semiHidden/>
    <w:unhideWhenUsed/>
    <w:rsid w:val="00D15884"/>
    <w:pPr>
      <w:spacing w:line="240" w:lineRule="auto"/>
    </w:pPr>
    <w:rPr>
      <w:sz w:val="20"/>
      <w:szCs w:val="20"/>
    </w:rPr>
  </w:style>
  <w:style w:type="character" w:customStyle="1" w:styleId="TextkomentraChar">
    <w:name w:val="Text komentára Char"/>
    <w:basedOn w:val="Predvolenpsmoodseku"/>
    <w:link w:val="Textkomentra"/>
    <w:uiPriority w:val="99"/>
    <w:semiHidden/>
    <w:rsid w:val="00D15884"/>
    <w:rPr>
      <w:sz w:val="20"/>
      <w:szCs w:val="20"/>
    </w:rPr>
  </w:style>
  <w:style w:type="paragraph" w:styleId="Predmetkomentra">
    <w:name w:val="annotation subject"/>
    <w:basedOn w:val="Textkomentra"/>
    <w:next w:val="Textkomentra"/>
    <w:link w:val="PredmetkomentraChar"/>
    <w:uiPriority w:val="99"/>
    <w:semiHidden/>
    <w:unhideWhenUsed/>
    <w:rsid w:val="00D15884"/>
    <w:rPr>
      <w:b/>
      <w:bCs/>
    </w:rPr>
  </w:style>
  <w:style w:type="character" w:customStyle="1" w:styleId="PredmetkomentraChar">
    <w:name w:val="Predmet komentára Char"/>
    <w:basedOn w:val="TextkomentraChar"/>
    <w:link w:val="Predmetkomentra"/>
    <w:uiPriority w:val="99"/>
    <w:semiHidden/>
    <w:rsid w:val="00D15884"/>
    <w:rPr>
      <w:b/>
      <w:bCs/>
      <w:sz w:val="20"/>
      <w:szCs w:val="20"/>
    </w:rPr>
  </w:style>
  <w:style w:type="table" w:customStyle="1" w:styleId="TableGrid">
    <w:name w:val="TableGrid"/>
    <w:rsid w:val="00F6556A"/>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53FDD-5768-4D9B-ABAE-7C1A14B1F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8</Pages>
  <Words>4490</Words>
  <Characters>25594</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30024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20</cp:revision>
  <dcterms:created xsi:type="dcterms:W3CDTF">2024-04-09T09:20:00Z</dcterms:created>
  <dcterms:modified xsi:type="dcterms:W3CDTF">2025-11-17T14:25:00Z</dcterms:modified>
</cp:coreProperties>
</file>